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1E9E63C0">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1E9E63C0">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1E9E63C0">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1E9E63C0">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1E9E63C0">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1E9E63C0">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1E9E63C0">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1E9E63C0">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1E9E63C0">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1E9E63C0">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1E9E63C0">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1E9E63C0">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1E9E63C0">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1E9E63C0">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1E9E63C0">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1E9E63C0">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1E9E63C0">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1E9E63C0">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1E9E63C0">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1E9E63C0">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1E9E63C0">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1E9E63C0">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1E9E63C0">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1E9E63C0">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1E9E63C0">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1E9E63C0">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1E9E63C0">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1E9E63C0">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1E9E63C0">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1E9E63C0">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1E9E63C0">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1E9E63C0">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1E9E63C0">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1E9E63C0">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1E9E63C0">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1E9E63C0">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1E9E63C0">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1E9E63C0">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1E9E63C0">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1E9E63C0">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1E9E63C0">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1E9E63C0">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1E9E63C0">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1E9E63C0">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1E9E63C0">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1E9E63C0">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1E9E63C0">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1E9E63C0">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1E9E63C0">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1E9E63C0">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1E9E63C0">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1E9E63C0">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1E9E63C0">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1E9E63C0">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1E9E63C0">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1E9E63C0">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1E9E63C0">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1E9E63C0">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1E9E63C0">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1E9E63C0">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1E9E63C0">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1E9E63C0">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1E9E63C0">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1E9E63C0">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1E9E63C0">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1E9E63C0">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1E9E63C0">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1E9E63C0">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1E9E63C0">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1E9E63C0">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1E9E63C0">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1E9E63C0">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1E9E63C0">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1E9E63C0">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gramStart"/>
            <w:r>
              <w:rPr>
                <w:rFonts w:ascii="Arial" w:hAnsi="Arial" w:cs="Arial"/>
                <w:b/>
                <w:bCs/>
              </w:rPr>
              <w:t>exemptable</w:t>
            </w:r>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1E9E63C0">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1E9E63C0">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1E9E63C0">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1E9E63C0">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1E9E63C0">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1E9E63C0">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1E9E63C0">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1E9E63C0">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1E9E63C0">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1E9E63C0">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1E9E63C0">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1E9E63C0">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1E9E63C0">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1E9E63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1E9E63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1E9E63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1E9E63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1E9E63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1E9E63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1E9E63C0">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1E9E63C0">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1E9E63C0">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1E9E63C0">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1532ED" w14:paraId="762C3CE3" w14:textId="77777777" w:rsidTr="1E9E63C0">
        <w:trPr>
          <w:gridAfter w:val="1"/>
          <w:wAfter w:w="29" w:type="dxa"/>
          <w:trHeight w:val="300"/>
          <w:ins w:id="29" w:author="Author"/>
        </w:trPr>
        <w:tc>
          <w:tcPr>
            <w:tcW w:w="2695" w:type="dxa"/>
          </w:tcPr>
          <w:p w14:paraId="5AAB812F" w14:textId="2D4A8E4B" w:rsidR="001532ED" w:rsidRPr="00EB278F" w:rsidRDefault="007350D3">
            <w:pPr>
              <w:pStyle w:val="BodyText"/>
              <w:spacing w:line="240" w:lineRule="atLeast"/>
              <w:rPr>
                <w:ins w:id="30" w:author="Author"/>
                <w:rStyle w:val="DeltaViewInsertion"/>
                <w:rFonts w:ascii="Arial" w:hAnsi="Arial" w:cs="Arial"/>
                <w:b/>
                <w:bCs/>
                <w:color w:val="auto"/>
                <w:w w:val="0"/>
                <w:szCs w:val="22"/>
                <w:u w:val="none"/>
              </w:rPr>
            </w:pPr>
            <w:ins w:id="31" w:author="Author">
              <w:r w:rsidRPr="00EB278F">
                <w:rPr>
                  <w:rFonts w:ascii="Arial" w:hAnsi="Arial" w:cs="Arial"/>
                  <w:b/>
                  <w:bCs/>
                  <w:szCs w:val="22"/>
                </w:rPr>
                <w:t xml:space="preserve">“Category </w:t>
              </w:r>
              <w:proofErr w:type="gramStart"/>
              <w:r w:rsidRPr="00EB278F">
                <w:rPr>
                  <w:rFonts w:ascii="Arial" w:hAnsi="Arial" w:cs="Arial"/>
                  <w:b/>
                  <w:bCs/>
                  <w:szCs w:val="22"/>
                </w:rPr>
                <w:t>1  Embedded</w:t>
              </w:r>
              <w:proofErr w:type="gramEnd"/>
              <w:r w:rsidRPr="00EB278F">
                <w:rPr>
                  <w:rFonts w:ascii="Arial" w:hAnsi="Arial" w:cs="Arial"/>
                  <w:b/>
                  <w:bCs/>
                  <w:szCs w:val="22"/>
                </w:rPr>
                <w:t xml:space="preserve"> Power Station”</w:t>
              </w:r>
            </w:ins>
          </w:p>
        </w:tc>
        <w:tc>
          <w:tcPr>
            <w:tcW w:w="7625" w:type="dxa"/>
          </w:tcPr>
          <w:p w14:paraId="100B44FE" w14:textId="77777777" w:rsidR="001532ED" w:rsidRPr="00EB278F" w:rsidRDefault="002F453E">
            <w:pPr>
              <w:pStyle w:val="BodyText"/>
              <w:spacing w:line="240" w:lineRule="atLeast"/>
              <w:jc w:val="both"/>
              <w:rPr>
                <w:ins w:id="32" w:author="Author"/>
                <w:rFonts w:ascii="Arial" w:hAnsi="Arial" w:cs="Arial"/>
                <w:snapToGrid w:val="0"/>
                <w:szCs w:val="22"/>
                <w:u w:val="double"/>
              </w:rPr>
            </w:pPr>
            <w:ins w:id="33" w:author="Author">
              <w:r w:rsidRPr="00EB278F">
                <w:rPr>
                  <w:rFonts w:ascii="Arial" w:hAnsi="Arial" w:cs="Arial"/>
                  <w:snapToGrid w:val="0"/>
                  <w:szCs w:val="22"/>
                </w:rPr>
                <w:t xml:space="preserve">an </w:t>
              </w:r>
              <w:r w:rsidRPr="00EB278F">
                <w:rPr>
                  <w:rFonts w:ascii="Arial" w:hAnsi="Arial" w:cs="Arial"/>
                  <w:b/>
                  <w:bCs/>
                  <w:snapToGrid w:val="0"/>
                  <w:szCs w:val="22"/>
                </w:rPr>
                <w:t>Embedded</w:t>
              </w:r>
              <w:r w:rsidRPr="00EB278F">
                <w:rPr>
                  <w:rFonts w:ascii="Arial" w:hAnsi="Arial" w:cs="Arial"/>
                  <w:snapToGrid w:val="0"/>
                  <w:szCs w:val="22"/>
                </w:rPr>
                <w:t xml:space="preserve"> </w:t>
              </w:r>
              <w:r w:rsidRPr="00EB278F">
                <w:rPr>
                  <w:rFonts w:ascii="Arial" w:hAnsi="Arial" w:cs="Arial"/>
                  <w:b/>
                  <w:bCs/>
                  <w:snapToGrid w:val="0"/>
                  <w:szCs w:val="22"/>
                </w:rPr>
                <w:t>Power Station</w:t>
              </w:r>
              <w:r w:rsidRPr="00EB278F">
                <w:rPr>
                  <w:rFonts w:ascii="Arial" w:hAnsi="Arial" w:cs="Arial"/>
                  <w:snapToGrid w:val="0"/>
                  <w:szCs w:val="22"/>
                </w:rPr>
                <w:t xml:space="preserve"> categorised as Category 1 in accordance with the table </w:t>
              </w:r>
              <w:proofErr w:type="gramStart"/>
              <w:r w:rsidRPr="00EB278F">
                <w:rPr>
                  <w:rFonts w:ascii="Arial" w:hAnsi="Arial" w:cs="Arial"/>
                  <w:snapToGrid w:val="0"/>
                  <w:szCs w:val="22"/>
                </w:rPr>
                <w:t>below</w:t>
              </w:r>
              <w:r w:rsidRPr="00EB278F">
                <w:rPr>
                  <w:rFonts w:ascii="Arial" w:hAnsi="Arial" w:cs="Arial"/>
                  <w:snapToGrid w:val="0"/>
                  <w:szCs w:val="22"/>
                  <w:u w:val="double"/>
                </w:rPr>
                <w:t>;</w:t>
              </w:r>
              <w:proofErr w:type="gramEnd"/>
            </w:ins>
          </w:p>
          <w:tbl>
            <w:tblPr>
              <w:tblStyle w:val="TableGrid"/>
              <w:tblW w:w="0" w:type="auto"/>
              <w:tblLayout w:type="fixed"/>
              <w:tblLook w:val="04A0" w:firstRow="1" w:lastRow="0" w:firstColumn="1" w:lastColumn="0" w:noHBand="0" w:noVBand="1"/>
            </w:tblPr>
            <w:tblGrid>
              <w:gridCol w:w="3700"/>
              <w:gridCol w:w="3701"/>
            </w:tblGrid>
            <w:tr w:rsidR="00EB278F" w:rsidRPr="00EB278F" w14:paraId="390FD13A" w14:textId="77777777" w:rsidTr="1E9E63C0">
              <w:trPr>
                <w:ins w:id="34" w:author="Author"/>
              </w:trPr>
              <w:tc>
                <w:tcPr>
                  <w:tcW w:w="3700" w:type="dxa"/>
                </w:tcPr>
                <w:p w14:paraId="5078ACBB" w14:textId="04ACA2EC" w:rsidR="004458B7" w:rsidRPr="00EB278F" w:rsidRDefault="004458B7" w:rsidP="004458B7">
                  <w:pPr>
                    <w:pStyle w:val="BodyText"/>
                    <w:spacing w:line="240" w:lineRule="atLeast"/>
                    <w:jc w:val="both"/>
                    <w:rPr>
                      <w:ins w:id="35" w:author="Author"/>
                      <w:rStyle w:val="DeltaViewInsertion"/>
                      <w:rFonts w:ascii="Arial" w:hAnsi="Arial" w:cs="Arial"/>
                      <w:color w:val="auto"/>
                      <w:w w:val="0"/>
                      <w:szCs w:val="22"/>
                      <w:u w:val="none"/>
                    </w:rPr>
                  </w:pPr>
                  <w:ins w:id="36" w:author="Author">
                    <w:r w:rsidRPr="00EB278F">
                      <w:rPr>
                        <w:rFonts w:ascii="Arial" w:hAnsi="Arial" w:cs="Arial"/>
                        <w:szCs w:val="22"/>
                      </w:rPr>
                      <w:t xml:space="preserve">England </w:t>
                    </w:r>
                    <w:r w:rsidR="00E37D83">
                      <w:rPr>
                        <w:rFonts w:ascii="Arial" w:hAnsi="Arial" w:cs="Arial"/>
                        <w:szCs w:val="22"/>
                      </w:rPr>
                      <w:t xml:space="preserve">and </w:t>
                    </w:r>
                    <w:r w:rsidRPr="00EB278F">
                      <w:rPr>
                        <w:rFonts w:ascii="Arial" w:hAnsi="Arial" w:cs="Arial"/>
                        <w:szCs w:val="22"/>
                      </w:rPr>
                      <w:t>Wales</w:t>
                    </w:r>
                  </w:ins>
                </w:p>
              </w:tc>
              <w:tc>
                <w:tcPr>
                  <w:tcW w:w="3701" w:type="dxa"/>
                </w:tcPr>
                <w:p w14:paraId="40875B53" w14:textId="26F4DAD0" w:rsidR="004458B7" w:rsidRPr="00EB278F" w:rsidRDefault="004458B7" w:rsidP="004458B7">
                  <w:pPr>
                    <w:pStyle w:val="BodyText"/>
                    <w:spacing w:line="240" w:lineRule="atLeast"/>
                    <w:jc w:val="both"/>
                    <w:rPr>
                      <w:ins w:id="37" w:author="Author"/>
                      <w:rStyle w:val="DeltaViewInsertion"/>
                      <w:rFonts w:ascii="Arial" w:hAnsi="Arial" w:cs="Arial"/>
                      <w:color w:val="auto"/>
                      <w:w w:val="0"/>
                      <w:szCs w:val="22"/>
                      <w:u w:val="none"/>
                    </w:rPr>
                  </w:pPr>
                  <w:ins w:id="38" w:author="Author">
                    <w:r w:rsidRPr="00EB278F">
                      <w:rPr>
                        <w:rFonts w:ascii="Arial" w:hAnsi="Arial" w:cs="Arial"/>
                        <w:szCs w:val="22"/>
                      </w:rPr>
                      <w:t>1MW up to 100MW</w:t>
                    </w:r>
                  </w:ins>
                </w:p>
              </w:tc>
            </w:tr>
            <w:tr w:rsidR="00EB278F" w:rsidRPr="00EB278F" w14:paraId="1EFA94E9" w14:textId="77777777" w:rsidTr="1E9E63C0">
              <w:trPr>
                <w:ins w:id="39" w:author="Author"/>
              </w:trPr>
              <w:tc>
                <w:tcPr>
                  <w:tcW w:w="3700" w:type="dxa"/>
                </w:tcPr>
                <w:p w14:paraId="2FF04DFE" w14:textId="1A7B305C" w:rsidR="004458B7" w:rsidRPr="00EB278F" w:rsidRDefault="004458B7" w:rsidP="004458B7">
                  <w:pPr>
                    <w:pStyle w:val="BodyText"/>
                    <w:spacing w:line="240" w:lineRule="atLeast"/>
                    <w:jc w:val="both"/>
                    <w:rPr>
                      <w:ins w:id="40" w:author="Author"/>
                      <w:rStyle w:val="DeltaViewInsertion"/>
                      <w:rFonts w:ascii="Arial" w:hAnsi="Arial" w:cs="Arial"/>
                      <w:color w:val="auto"/>
                      <w:w w:val="0"/>
                      <w:szCs w:val="22"/>
                      <w:u w:val="none"/>
                    </w:rPr>
                  </w:pPr>
                  <w:ins w:id="41" w:author="Author">
                    <w:r w:rsidRPr="00EB278F">
                      <w:rPr>
                        <w:rFonts w:ascii="Arial" w:hAnsi="Arial" w:cs="Arial"/>
                        <w:szCs w:val="22"/>
                      </w:rPr>
                      <w:t>Southern Scotland</w:t>
                    </w:r>
                  </w:ins>
                </w:p>
              </w:tc>
              <w:tc>
                <w:tcPr>
                  <w:tcW w:w="3701" w:type="dxa"/>
                </w:tcPr>
                <w:p w14:paraId="30ECD541" w14:textId="02FB0840" w:rsidR="004458B7" w:rsidRPr="00EB278F" w:rsidRDefault="004458B7" w:rsidP="004458B7">
                  <w:pPr>
                    <w:pStyle w:val="BodyText"/>
                    <w:spacing w:line="240" w:lineRule="atLeast"/>
                    <w:jc w:val="both"/>
                    <w:rPr>
                      <w:ins w:id="42" w:author="Author"/>
                      <w:rStyle w:val="DeltaViewInsertion"/>
                      <w:rFonts w:ascii="Arial" w:hAnsi="Arial" w:cs="Arial"/>
                      <w:color w:val="auto"/>
                      <w:w w:val="0"/>
                      <w:szCs w:val="22"/>
                      <w:u w:val="none"/>
                    </w:rPr>
                  </w:pPr>
                  <w:ins w:id="43" w:author="Author">
                    <w:r w:rsidRPr="00EB278F">
                      <w:rPr>
                        <w:rFonts w:ascii="Arial" w:hAnsi="Arial" w:cs="Arial"/>
                        <w:szCs w:val="22"/>
                      </w:rPr>
                      <w:t>&lt;200kW up to 30MW</w:t>
                    </w:r>
                  </w:ins>
                </w:p>
              </w:tc>
            </w:tr>
            <w:tr w:rsidR="00EB278F" w:rsidRPr="00EB278F" w14:paraId="030B76A7" w14:textId="77777777" w:rsidTr="1E9E63C0">
              <w:trPr>
                <w:ins w:id="44" w:author="Author"/>
              </w:trPr>
              <w:tc>
                <w:tcPr>
                  <w:tcW w:w="3700" w:type="dxa"/>
                </w:tcPr>
                <w:p w14:paraId="763FC1DE" w14:textId="73783605" w:rsidR="004458B7" w:rsidRPr="00EB278F" w:rsidRDefault="004458B7" w:rsidP="004458B7">
                  <w:pPr>
                    <w:pStyle w:val="BodyText"/>
                    <w:spacing w:line="240" w:lineRule="atLeast"/>
                    <w:jc w:val="both"/>
                    <w:rPr>
                      <w:ins w:id="45" w:author="Author"/>
                      <w:rStyle w:val="DeltaViewInsertion"/>
                      <w:rFonts w:ascii="Arial" w:hAnsi="Arial" w:cs="Arial"/>
                      <w:color w:val="auto"/>
                      <w:w w:val="0"/>
                      <w:szCs w:val="22"/>
                      <w:u w:val="none"/>
                    </w:rPr>
                  </w:pPr>
                  <w:ins w:id="46" w:author="Author">
                    <w:r w:rsidRPr="00EB278F">
                      <w:rPr>
                        <w:rFonts w:ascii="Arial" w:hAnsi="Arial" w:cs="Arial"/>
                        <w:szCs w:val="22"/>
                      </w:rPr>
                      <w:t>Northern Scotland</w:t>
                    </w:r>
                  </w:ins>
                </w:p>
              </w:tc>
              <w:tc>
                <w:tcPr>
                  <w:tcW w:w="3701" w:type="dxa"/>
                </w:tcPr>
                <w:p w14:paraId="06FD5DA9" w14:textId="6D25DABA" w:rsidR="004458B7" w:rsidRPr="00EB278F" w:rsidRDefault="004458B7" w:rsidP="1E9E63C0">
                  <w:pPr>
                    <w:pStyle w:val="BodyText"/>
                    <w:spacing w:line="240" w:lineRule="atLeast"/>
                    <w:jc w:val="both"/>
                    <w:rPr>
                      <w:ins w:id="47" w:author="Author"/>
                      <w:rStyle w:val="DeltaViewInsertion"/>
                      <w:rFonts w:ascii="Arial" w:hAnsi="Arial" w:cs="Arial"/>
                      <w:color w:val="auto"/>
                      <w:w w:val="0"/>
                      <w:u w:val="none"/>
                    </w:rPr>
                  </w:pPr>
                  <w:ins w:id="48" w:author="Author">
                    <w:r w:rsidRPr="1E9E63C0">
                      <w:rPr>
                        <w:rFonts w:ascii="Arial" w:hAnsi="Arial" w:cs="Arial"/>
                      </w:rPr>
                      <w:t>200kW up to 10MW</w:t>
                    </w:r>
                    <w:r w:rsidR="00EB278F" w:rsidRPr="1E9E63C0">
                      <w:rPr>
                        <w:rFonts w:ascii="Arial" w:hAnsi="Arial" w:cs="Arial"/>
                      </w:rPr>
                      <w:t xml:space="preserve"> </w:t>
                    </w:r>
                    <w:r w:rsidR="00EB278F" w:rsidRPr="1E9E63C0">
                      <w:rPr>
                        <w:rStyle w:val="ui-provider"/>
                        <w:rFonts w:ascii="Arial" w:hAnsi="Arial" w:cs="Arial"/>
                      </w:rPr>
                      <w:t>with the lower threshold at 50kW on the islands</w:t>
                    </w:r>
                  </w:ins>
                  <w:r w:rsidR="451A121E" w:rsidRPr="1E9E63C0">
                    <w:rPr>
                      <w:rStyle w:val="ui-provider"/>
                      <w:rFonts w:ascii="Arial" w:hAnsi="Arial" w:cs="Arial"/>
                    </w:rPr>
                    <w:t xml:space="preserve"> </w:t>
                  </w:r>
                  <w:ins w:id="49" w:author="Author">
                    <w:r w:rsidR="451A121E" w:rsidRPr="1E9E63C0">
                      <w:rPr>
                        <w:rStyle w:val="ui-provider"/>
                        <w:rFonts w:ascii="Arial" w:hAnsi="Arial" w:cs="Arial"/>
                      </w:rPr>
                      <w:t>within its area</w:t>
                    </w:r>
                  </w:ins>
                </w:p>
              </w:tc>
            </w:tr>
          </w:tbl>
          <w:p w14:paraId="0087D613" w14:textId="6E185501" w:rsidR="002F453E" w:rsidRPr="00EB278F" w:rsidRDefault="002F453E">
            <w:pPr>
              <w:pStyle w:val="BodyText"/>
              <w:spacing w:line="240" w:lineRule="atLeast"/>
              <w:jc w:val="both"/>
              <w:rPr>
                <w:ins w:id="50" w:author="Author"/>
                <w:rStyle w:val="DeltaViewInsertion"/>
                <w:rFonts w:ascii="Arial" w:hAnsi="Arial" w:cs="Arial"/>
                <w:color w:val="auto"/>
                <w:w w:val="0"/>
                <w:szCs w:val="22"/>
                <w:u w:val="none"/>
              </w:rPr>
            </w:pPr>
          </w:p>
        </w:tc>
      </w:tr>
      <w:tr w:rsidR="004D5A11" w14:paraId="3235FBA1" w14:textId="77777777" w:rsidTr="1E9E63C0">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51" w:name="_DV_C120"/>
            <w:r>
              <w:rPr>
                <w:rStyle w:val="DeltaViewInsertion"/>
                <w:rFonts w:ascii="Arial" w:hAnsi="Arial" w:cs="Arial"/>
                <w:b/>
                <w:bCs/>
                <w:color w:val="000000"/>
                <w:w w:val="0"/>
                <w:u w:val="none"/>
              </w:rPr>
              <w:t>"Category 1 Intertripping Scheme"</w:t>
            </w:r>
            <w:bookmarkEnd w:id="51"/>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52"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52"/>
          </w:p>
        </w:tc>
      </w:tr>
      <w:tr w:rsidR="00E37D83" w14:paraId="72ECC643" w14:textId="77777777" w:rsidTr="1E9E63C0">
        <w:trPr>
          <w:gridAfter w:val="1"/>
          <w:wAfter w:w="29" w:type="dxa"/>
          <w:trHeight w:val="300"/>
          <w:ins w:id="53" w:author="Author"/>
        </w:trPr>
        <w:tc>
          <w:tcPr>
            <w:tcW w:w="2695" w:type="dxa"/>
          </w:tcPr>
          <w:p w14:paraId="646624F5" w14:textId="310E1E38" w:rsidR="00E37D83" w:rsidRDefault="00E37D83" w:rsidP="00E37D83">
            <w:pPr>
              <w:pStyle w:val="BodyText"/>
              <w:spacing w:line="240" w:lineRule="atLeast"/>
              <w:rPr>
                <w:ins w:id="54" w:author="Author"/>
                <w:rStyle w:val="DeltaViewInsertion"/>
                <w:rFonts w:ascii="Arial" w:hAnsi="Arial" w:cs="Arial"/>
                <w:b/>
                <w:bCs/>
                <w:color w:val="000000"/>
                <w:w w:val="0"/>
                <w:u w:val="none"/>
              </w:rPr>
            </w:pPr>
            <w:ins w:id="55" w:author="Author">
              <w:r w:rsidRPr="00EB278F">
                <w:rPr>
                  <w:rFonts w:ascii="Arial" w:hAnsi="Arial" w:cs="Arial"/>
                  <w:b/>
                  <w:bCs/>
                  <w:szCs w:val="22"/>
                </w:rPr>
                <w:t xml:space="preserve">“Category </w:t>
              </w:r>
              <w:proofErr w:type="gramStart"/>
              <w:r>
                <w:rPr>
                  <w:rFonts w:ascii="Arial" w:hAnsi="Arial" w:cs="Arial"/>
                  <w:b/>
                  <w:bCs/>
                  <w:szCs w:val="22"/>
                </w:rPr>
                <w:t>2</w:t>
              </w:r>
              <w:r w:rsidRPr="00EB278F">
                <w:rPr>
                  <w:rFonts w:ascii="Arial" w:hAnsi="Arial" w:cs="Arial"/>
                  <w:b/>
                  <w:bCs/>
                  <w:szCs w:val="22"/>
                </w:rPr>
                <w:t xml:space="preserve">  Embedded</w:t>
              </w:r>
              <w:proofErr w:type="gramEnd"/>
              <w:r w:rsidRPr="00EB278F">
                <w:rPr>
                  <w:rFonts w:ascii="Arial" w:hAnsi="Arial" w:cs="Arial"/>
                  <w:b/>
                  <w:bCs/>
                  <w:szCs w:val="22"/>
                </w:rPr>
                <w:t xml:space="preserve"> Power Station”</w:t>
              </w:r>
            </w:ins>
          </w:p>
        </w:tc>
        <w:tc>
          <w:tcPr>
            <w:tcW w:w="7625" w:type="dxa"/>
          </w:tcPr>
          <w:p w14:paraId="61D7D23C" w14:textId="337B9D63" w:rsidR="00E37D83" w:rsidRPr="00EB278F" w:rsidRDefault="00E37D83" w:rsidP="00E37D83">
            <w:pPr>
              <w:pStyle w:val="BodyText"/>
              <w:spacing w:line="240" w:lineRule="atLeast"/>
              <w:jc w:val="both"/>
              <w:rPr>
                <w:ins w:id="56" w:author="Author"/>
                <w:rFonts w:ascii="Arial" w:hAnsi="Arial" w:cs="Arial"/>
                <w:snapToGrid w:val="0"/>
                <w:szCs w:val="22"/>
                <w:u w:val="double"/>
              </w:rPr>
            </w:pPr>
            <w:ins w:id="57" w:author="Author">
              <w:r w:rsidRPr="00EB278F">
                <w:rPr>
                  <w:rFonts w:ascii="Arial" w:hAnsi="Arial" w:cs="Arial"/>
                  <w:snapToGrid w:val="0"/>
                  <w:szCs w:val="22"/>
                </w:rPr>
                <w:t xml:space="preserve">an </w:t>
              </w:r>
              <w:r w:rsidRPr="00EB278F">
                <w:rPr>
                  <w:rFonts w:ascii="Arial" w:hAnsi="Arial" w:cs="Arial"/>
                  <w:b/>
                  <w:bCs/>
                  <w:snapToGrid w:val="0"/>
                  <w:szCs w:val="22"/>
                </w:rPr>
                <w:t>Embedded</w:t>
              </w:r>
              <w:r w:rsidRPr="00EB278F">
                <w:rPr>
                  <w:rFonts w:ascii="Arial" w:hAnsi="Arial" w:cs="Arial"/>
                  <w:snapToGrid w:val="0"/>
                  <w:szCs w:val="22"/>
                </w:rPr>
                <w:t xml:space="preserve"> </w:t>
              </w:r>
              <w:r w:rsidRPr="00EB278F">
                <w:rPr>
                  <w:rFonts w:ascii="Arial" w:hAnsi="Arial" w:cs="Arial"/>
                  <w:b/>
                  <w:bCs/>
                  <w:snapToGrid w:val="0"/>
                  <w:szCs w:val="22"/>
                </w:rPr>
                <w:t>Power Station</w:t>
              </w:r>
              <w:r w:rsidRPr="00EB278F">
                <w:rPr>
                  <w:rFonts w:ascii="Arial" w:hAnsi="Arial" w:cs="Arial"/>
                  <w:snapToGrid w:val="0"/>
                  <w:szCs w:val="22"/>
                </w:rPr>
                <w:t xml:space="preserve"> categorised as Category </w:t>
              </w:r>
              <w:r>
                <w:rPr>
                  <w:rFonts w:ascii="Arial" w:hAnsi="Arial" w:cs="Arial"/>
                  <w:snapToGrid w:val="0"/>
                  <w:szCs w:val="22"/>
                </w:rPr>
                <w:t>2</w:t>
              </w:r>
              <w:r w:rsidRPr="00EB278F">
                <w:rPr>
                  <w:rFonts w:ascii="Arial" w:hAnsi="Arial" w:cs="Arial"/>
                  <w:snapToGrid w:val="0"/>
                  <w:szCs w:val="22"/>
                </w:rPr>
                <w:t xml:space="preserve"> in accordance with the table </w:t>
              </w:r>
              <w:proofErr w:type="gramStart"/>
              <w:r w:rsidRPr="00EB278F">
                <w:rPr>
                  <w:rFonts w:ascii="Arial" w:hAnsi="Arial" w:cs="Arial"/>
                  <w:snapToGrid w:val="0"/>
                  <w:szCs w:val="22"/>
                </w:rPr>
                <w:t>below</w:t>
              </w:r>
              <w:r w:rsidRPr="00EB278F">
                <w:rPr>
                  <w:rFonts w:ascii="Arial" w:hAnsi="Arial" w:cs="Arial"/>
                  <w:snapToGrid w:val="0"/>
                  <w:szCs w:val="22"/>
                  <w:u w:val="double"/>
                </w:rPr>
                <w:t>;</w:t>
              </w:r>
              <w:proofErr w:type="gramEnd"/>
            </w:ins>
          </w:p>
          <w:tbl>
            <w:tblPr>
              <w:tblStyle w:val="TableGrid"/>
              <w:tblW w:w="0" w:type="auto"/>
              <w:tblLayout w:type="fixed"/>
              <w:tblLook w:val="04A0" w:firstRow="1" w:lastRow="0" w:firstColumn="1" w:lastColumn="0" w:noHBand="0" w:noVBand="1"/>
            </w:tblPr>
            <w:tblGrid>
              <w:gridCol w:w="3700"/>
              <w:gridCol w:w="3701"/>
            </w:tblGrid>
            <w:tr w:rsidR="00E37D83" w:rsidRPr="00EB278F" w14:paraId="71FF30CF" w14:textId="77777777" w:rsidTr="00193C61">
              <w:trPr>
                <w:ins w:id="58" w:author="Author"/>
              </w:trPr>
              <w:tc>
                <w:tcPr>
                  <w:tcW w:w="3700" w:type="dxa"/>
                </w:tcPr>
                <w:p w14:paraId="2FA9454E" w14:textId="16A1379D" w:rsidR="00E37D83" w:rsidRPr="00EB278F" w:rsidRDefault="00E37D83" w:rsidP="00E37D83">
                  <w:pPr>
                    <w:pStyle w:val="BodyText"/>
                    <w:spacing w:line="240" w:lineRule="atLeast"/>
                    <w:jc w:val="both"/>
                    <w:rPr>
                      <w:ins w:id="59" w:author="Author"/>
                      <w:rStyle w:val="DeltaViewInsertion"/>
                      <w:rFonts w:ascii="Arial" w:hAnsi="Arial" w:cs="Arial"/>
                      <w:color w:val="auto"/>
                      <w:w w:val="0"/>
                      <w:szCs w:val="22"/>
                      <w:u w:val="none"/>
                    </w:rPr>
                  </w:pPr>
                  <w:ins w:id="60" w:author="Author">
                    <w:r w:rsidRPr="00EB278F">
                      <w:rPr>
                        <w:rFonts w:ascii="Arial" w:hAnsi="Arial" w:cs="Arial"/>
                        <w:szCs w:val="22"/>
                      </w:rPr>
                      <w:t xml:space="preserve">England </w:t>
                    </w:r>
                    <w:r>
                      <w:rPr>
                        <w:rFonts w:ascii="Arial" w:hAnsi="Arial" w:cs="Arial"/>
                        <w:szCs w:val="22"/>
                      </w:rPr>
                      <w:t xml:space="preserve">and </w:t>
                    </w:r>
                    <w:r w:rsidRPr="00EB278F">
                      <w:rPr>
                        <w:rFonts w:ascii="Arial" w:hAnsi="Arial" w:cs="Arial"/>
                        <w:szCs w:val="22"/>
                      </w:rPr>
                      <w:t>Wales</w:t>
                    </w:r>
                  </w:ins>
                </w:p>
              </w:tc>
              <w:tc>
                <w:tcPr>
                  <w:tcW w:w="3701" w:type="dxa"/>
                </w:tcPr>
                <w:p w14:paraId="0BD47E55" w14:textId="0279AC75" w:rsidR="00E37D83" w:rsidRPr="00EB278F" w:rsidRDefault="00E37D83" w:rsidP="00E37D83">
                  <w:pPr>
                    <w:pStyle w:val="BodyText"/>
                    <w:spacing w:line="240" w:lineRule="atLeast"/>
                    <w:jc w:val="both"/>
                    <w:rPr>
                      <w:ins w:id="61" w:author="Author"/>
                      <w:rStyle w:val="DeltaViewInsertion"/>
                      <w:rFonts w:ascii="Arial" w:hAnsi="Arial" w:cs="Arial"/>
                      <w:color w:val="auto"/>
                      <w:w w:val="0"/>
                      <w:szCs w:val="22"/>
                      <w:u w:val="none"/>
                    </w:rPr>
                  </w:pPr>
                  <w:ins w:id="62" w:author="Author">
                    <w:r w:rsidRPr="00EB278F">
                      <w:rPr>
                        <w:rFonts w:ascii="Arial" w:hAnsi="Arial" w:cs="Arial"/>
                        <w:szCs w:val="22"/>
                      </w:rPr>
                      <w:t>100MW</w:t>
                    </w:r>
                    <w:r>
                      <w:rPr>
                        <w:rFonts w:ascii="Arial" w:hAnsi="Arial" w:cs="Arial"/>
                        <w:szCs w:val="22"/>
                      </w:rPr>
                      <w:t xml:space="preserve"> and larger</w:t>
                    </w:r>
                  </w:ins>
                </w:p>
              </w:tc>
            </w:tr>
            <w:tr w:rsidR="00E37D83" w:rsidRPr="00EB278F" w14:paraId="0F923460" w14:textId="77777777" w:rsidTr="00193C61">
              <w:trPr>
                <w:ins w:id="63" w:author="Author"/>
              </w:trPr>
              <w:tc>
                <w:tcPr>
                  <w:tcW w:w="3700" w:type="dxa"/>
                </w:tcPr>
                <w:p w14:paraId="66005C4C" w14:textId="77777777" w:rsidR="00E37D83" w:rsidRPr="00EB278F" w:rsidRDefault="00E37D83" w:rsidP="00E37D83">
                  <w:pPr>
                    <w:pStyle w:val="BodyText"/>
                    <w:spacing w:line="240" w:lineRule="atLeast"/>
                    <w:jc w:val="both"/>
                    <w:rPr>
                      <w:ins w:id="64" w:author="Author"/>
                      <w:rStyle w:val="DeltaViewInsertion"/>
                      <w:rFonts w:ascii="Arial" w:hAnsi="Arial" w:cs="Arial"/>
                      <w:color w:val="auto"/>
                      <w:w w:val="0"/>
                      <w:szCs w:val="22"/>
                      <w:u w:val="none"/>
                    </w:rPr>
                  </w:pPr>
                  <w:ins w:id="65" w:author="Author">
                    <w:r w:rsidRPr="00EB278F">
                      <w:rPr>
                        <w:rFonts w:ascii="Arial" w:hAnsi="Arial" w:cs="Arial"/>
                        <w:szCs w:val="22"/>
                      </w:rPr>
                      <w:t>Southern Scotland</w:t>
                    </w:r>
                  </w:ins>
                </w:p>
              </w:tc>
              <w:tc>
                <w:tcPr>
                  <w:tcW w:w="3701" w:type="dxa"/>
                </w:tcPr>
                <w:p w14:paraId="36E1CD6A" w14:textId="436C26BB" w:rsidR="00E37D83" w:rsidRPr="00EB278F" w:rsidRDefault="00E37D83" w:rsidP="00E37D83">
                  <w:pPr>
                    <w:pStyle w:val="BodyText"/>
                    <w:spacing w:line="240" w:lineRule="atLeast"/>
                    <w:jc w:val="both"/>
                    <w:rPr>
                      <w:ins w:id="66" w:author="Author"/>
                      <w:rStyle w:val="DeltaViewInsertion"/>
                      <w:rFonts w:ascii="Arial" w:hAnsi="Arial" w:cs="Arial"/>
                      <w:color w:val="auto"/>
                      <w:w w:val="0"/>
                      <w:szCs w:val="22"/>
                      <w:u w:val="none"/>
                    </w:rPr>
                  </w:pPr>
                  <w:ins w:id="67" w:author="Author">
                    <w:r w:rsidRPr="00EB278F">
                      <w:rPr>
                        <w:rFonts w:ascii="Arial" w:hAnsi="Arial" w:cs="Arial"/>
                        <w:szCs w:val="22"/>
                      </w:rPr>
                      <w:t>30MW</w:t>
                    </w:r>
                    <w:r>
                      <w:rPr>
                        <w:rFonts w:ascii="Arial" w:hAnsi="Arial" w:cs="Arial"/>
                        <w:szCs w:val="22"/>
                      </w:rPr>
                      <w:t xml:space="preserve"> and larger</w:t>
                    </w:r>
                  </w:ins>
                </w:p>
              </w:tc>
            </w:tr>
            <w:tr w:rsidR="00E37D83" w:rsidRPr="00EB278F" w14:paraId="5730BBB4" w14:textId="77777777" w:rsidTr="00193C61">
              <w:trPr>
                <w:ins w:id="68" w:author="Author"/>
              </w:trPr>
              <w:tc>
                <w:tcPr>
                  <w:tcW w:w="3700" w:type="dxa"/>
                </w:tcPr>
                <w:p w14:paraId="76F00AAF" w14:textId="77777777" w:rsidR="00E37D83" w:rsidRPr="00EB278F" w:rsidRDefault="00E37D83" w:rsidP="00E37D83">
                  <w:pPr>
                    <w:pStyle w:val="BodyText"/>
                    <w:spacing w:line="240" w:lineRule="atLeast"/>
                    <w:jc w:val="both"/>
                    <w:rPr>
                      <w:ins w:id="69" w:author="Author"/>
                      <w:rStyle w:val="DeltaViewInsertion"/>
                      <w:rFonts w:ascii="Arial" w:hAnsi="Arial" w:cs="Arial"/>
                      <w:color w:val="auto"/>
                      <w:w w:val="0"/>
                      <w:szCs w:val="22"/>
                      <w:u w:val="none"/>
                    </w:rPr>
                  </w:pPr>
                  <w:ins w:id="70" w:author="Author">
                    <w:r w:rsidRPr="00EB278F">
                      <w:rPr>
                        <w:rFonts w:ascii="Arial" w:hAnsi="Arial" w:cs="Arial"/>
                        <w:szCs w:val="22"/>
                      </w:rPr>
                      <w:t>Northern Scotland</w:t>
                    </w:r>
                  </w:ins>
                </w:p>
              </w:tc>
              <w:tc>
                <w:tcPr>
                  <w:tcW w:w="3701" w:type="dxa"/>
                </w:tcPr>
                <w:p w14:paraId="71D6C42C" w14:textId="4E1F914B" w:rsidR="00E37D83" w:rsidRPr="00EB278F" w:rsidRDefault="00E37D83" w:rsidP="00E37D83">
                  <w:pPr>
                    <w:pStyle w:val="BodyText"/>
                    <w:spacing w:line="240" w:lineRule="atLeast"/>
                    <w:jc w:val="both"/>
                    <w:rPr>
                      <w:ins w:id="71" w:author="Author"/>
                      <w:rStyle w:val="DeltaViewInsertion"/>
                      <w:rFonts w:ascii="Arial" w:hAnsi="Arial" w:cs="Arial"/>
                      <w:color w:val="auto"/>
                      <w:w w:val="0"/>
                      <w:szCs w:val="22"/>
                      <w:u w:val="none"/>
                    </w:rPr>
                  </w:pPr>
                  <w:ins w:id="72" w:author="Author">
                    <w:r>
                      <w:rPr>
                        <w:rFonts w:ascii="Arial" w:hAnsi="Arial" w:cs="Arial"/>
                        <w:szCs w:val="22"/>
                      </w:rPr>
                      <w:t>10MW and larger</w:t>
                    </w:r>
                  </w:ins>
                </w:p>
              </w:tc>
            </w:tr>
          </w:tbl>
          <w:p w14:paraId="3DA4B627" w14:textId="77777777" w:rsidR="00E37D83" w:rsidRDefault="00E37D83" w:rsidP="00E37D83">
            <w:pPr>
              <w:pStyle w:val="BodyText"/>
              <w:spacing w:line="240" w:lineRule="atLeast"/>
              <w:jc w:val="both"/>
              <w:rPr>
                <w:ins w:id="73" w:author="Author"/>
                <w:rStyle w:val="DeltaViewInsertion"/>
                <w:rFonts w:ascii="Arial" w:hAnsi="Arial" w:cs="Arial"/>
                <w:color w:val="000000"/>
                <w:w w:val="0"/>
                <w:u w:val="none"/>
              </w:rPr>
            </w:pPr>
          </w:p>
        </w:tc>
      </w:tr>
      <w:tr w:rsidR="004D5A11" w14:paraId="4A0AC05B" w14:textId="77777777" w:rsidTr="1E9E63C0">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74" w:name="_DV_C122"/>
            <w:r>
              <w:rPr>
                <w:rStyle w:val="DeltaViewInsertion"/>
                <w:rFonts w:ascii="Arial" w:hAnsi="Arial" w:cs="Arial"/>
                <w:b/>
                <w:bCs/>
                <w:color w:val="000000"/>
                <w:w w:val="0"/>
                <w:u w:val="none"/>
              </w:rPr>
              <w:t>"Category 2 Intertripping Scheme"</w:t>
            </w:r>
            <w:bookmarkEnd w:id="74"/>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1E9E63C0">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75" w:name="_DV_C127"/>
            <w:r>
              <w:rPr>
                <w:rStyle w:val="DeltaViewInsertion"/>
                <w:rFonts w:ascii="Arial" w:hAnsi="Arial" w:cs="Arial"/>
                <w:b/>
                <w:bCs/>
                <w:color w:val="000000"/>
                <w:w w:val="0"/>
                <w:u w:val="none"/>
              </w:rPr>
              <w:t>"Category 3 Intertripping Scheme"</w:t>
            </w:r>
            <w:bookmarkEnd w:id="75"/>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1E9E63C0">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76" w:name="_DV_C129"/>
            <w:r>
              <w:rPr>
                <w:rStyle w:val="DeltaViewInsertion"/>
                <w:rFonts w:ascii="Arial" w:hAnsi="Arial" w:cs="Arial"/>
                <w:b/>
                <w:bCs/>
                <w:color w:val="000000"/>
                <w:w w:val="0"/>
                <w:u w:val="none"/>
              </w:rPr>
              <w:t>"Category 4 Intertripping Scheme"</w:t>
            </w:r>
            <w:bookmarkEnd w:id="76"/>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1E9E63C0">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1E9E63C0">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1E9E63C0">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1E9E63C0">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1E9E63C0">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1E9E63C0">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1E9E63C0">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1E9E63C0">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1E9E63C0">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1E9E63C0">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1E9E63C0">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1E9E63C0">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1E9E63C0">
        <w:trPr>
          <w:gridAfter w:val="1"/>
          <w:wAfter w:w="29" w:type="dxa"/>
          <w:trHeight w:val="300"/>
        </w:trPr>
        <w:tc>
          <w:tcPr>
            <w:tcW w:w="2695" w:type="dxa"/>
          </w:tcPr>
          <w:p w14:paraId="32BE21B8" w14:textId="2A7BADE6" w:rsidR="004D5A11" w:rsidRDefault="004D5A11">
            <w:pPr>
              <w:rPr>
                <w:rFonts w:ascii="Arial" w:hAnsi="Arial" w:cs="Arial"/>
                <w:b/>
              </w:rPr>
            </w:pPr>
            <w:bookmarkStart w:id="77" w:name="_DV_C131"/>
            <w:r>
              <w:rPr>
                <w:rFonts w:ascii="Arial" w:hAnsi="Arial" w:cs="Arial"/>
                <w:b/>
              </w:rPr>
              <w:t>"Circuit Breaker"</w:t>
            </w:r>
            <w:bookmarkEnd w:id="77"/>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78" w:name="_BPDCD_22"/>
            <w:r>
              <w:rPr>
                <w:rFonts w:ascii="Arial" w:hAnsi="Arial" w:cs="Arial"/>
                <w:color w:val="0000FF"/>
                <w:w w:val="0"/>
                <w:u w:val="double"/>
              </w:rPr>
              <w:t>;</w:t>
            </w:r>
            <w:bookmarkEnd w:id="78"/>
          </w:p>
        </w:tc>
      </w:tr>
      <w:tr w:rsidR="004D5A11" w14:paraId="2431FE17" w14:textId="77777777" w:rsidTr="1E9E63C0">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1E9E63C0">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1E9E63C0">
        <w:trPr>
          <w:gridAfter w:val="1"/>
          <w:wAfter w:w="29" w:type="dxa"/>
          <w:trHeight w:val="300"/>
        </w:trPr>
        <w:tc>
          <w:tcPr>
            <w:tcW w:w="2695" w:type="dxa"/>
          </w:tcPr>
          <w:p w14:paraId="540F693C" w14:textId="77777777" w:rsidR="003A7390" w:rsidRPr="00E43116" w:rsidRDefault="003A7390">
            <w:pPr>
              <w:pStyle w:val="BodyText"/>
              <w:rPr>
                <w:ins w:id="79"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80"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81"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82"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1E9E63C0">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83"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84"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1E9E63C0">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1E9E63C0">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1E9E63C0">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1E9E63C0">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1E9E63C0">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1E9E63C0">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1E9E63C0">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1E9E63C0">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1E9E63C0">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1E9E63C0">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1E9E63C0">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1E9E63C0">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1E9E63C0">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1E9E63C0">
        <w:trPr>
          <w:trHeight w:val="300"/>
          <w:ins w:id="85" w:author="Author"/>
        </w:trPr>
        <w:tc>
          <w:tcPr>
            <w:tcW w:w="2695" w:type="dxa"/>
          </w:tcPr>
          <w:p w14:paraId="770584B4" w14:textId="7DF6B83F" w:rsidR="00E25321" w:rsidRPr="00E43116" w:rsidRDefault="00AA222D" w:rsidP="00C35244">
            <w:pPr>
              <w:pStyle w:val="BodyText"/>
              <w:rPr>
                <w:ins w:id="86" w:author="Author"/>
                <w:rFonts w:ascii="Arial" w:hAnsi="Arial" w:cs="Arial"/>
                <w:b/>
                <w:bCs/>
                <w:szCs w:val="22"/>
              </w:rPr>
            </w:pPr>
            <w:ins w:id="87"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88" w:author="Author"/>
                <w:rFonts w:ascii="Arial" w:hAnsi="Arial" w:cs="Arial"/>
                <w:szCs w:val="22"/>
              </w:rPr>
            </w:pPr>
            <w:ins w:id="89"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1E9E63C0">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1E9E63C0">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1E9E63C0">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1E9E63C0">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1E9E63C0">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1E9E63C0">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1E9E63C0">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1E9E63C0">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1E9E63C0">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1E9E63C0">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1E9E63C0">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1E9E63C0">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90" w:name="_BPDCD_23"/>
            <w:r>
              <w:rPr>
                <w:rFonts w:ascii="Arial" w:hAnsi="Arial" w:cs="Arial"/>
                <w:strike/>
                <w:color w:val="FF0000"/>
              </w:rPr>
              <w:t xml:space="preserve"> </w:t>
            </w:r>
            <w:bookmarkStart w:id="91" w:name="_BPDCI_24"/>
            <w:bookmarkEnd w:id="90"/>
            <w:r>
              <w:rPr>
                <w:rFonts w:ascii="Arial" w:hAnsi="Arial" w:cs="Arial"/>
                <w:color w:val="0000FF"/>
                <w:u w:val="double"/>
              </w:rPr>
              <w:t xml:space="preserve">; </w:t>
            </w:r>
            <w:bookmarkEnd w:id="91"/>
          </w:p>
          <w:p w14:paraId="07E6A620" w14:textId="77777777" w:rsidR="0005073B" w:rsidRDefault="0005073B" w:rsidP="0005073B">
            <w:pPr>
              <w:jc w:val="both"/>
              <w:rPr>
                <w:rFonts w:ascii="Arial" w:hAnsi="Arial" w:cs="Arial"/>
                <w:b/>
                <w:i/>
              </w:rPr>
            </w:pPr>
          </w:p>
        </w:tc>
      </w:tr>
      <w:tr w:rsidR="0005073B" w14:paraId="7E9E946C" w14:textId="77777777" w:rsidTr="1E9E63C0">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1E9E63C0">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1E9E63C0">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1E9E63C0">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1E9E63C0">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1E9E63C0">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92" w:name="_BPDCD_27"/>
            <w:r w:rsidRPr="5659255A">
              <w:rPr>
                <w:rFonts w:ascii="Arial" w:hAnsi="Arial" w:cs="Arial"/>
              </w:rPr>
              <w:t>14</w:t>
            </w:r>
            <w:bookmarkEnd w:id="92"/>
            <w:r w:rsidRPr="5659255A">
              <w:rPr>
                <w:rFonts w:ascii="Arial" w:hAnsi="Arial" w:cs="Arial"/>
              </w:rPr>
              <w:t>;</w:t>
            </w:r>
          </w:p>
        </w:tc>
      </w:tr>
      <w:tr w:rsidR="0005073B" w14:paraId="482C9778" w14:textId="77777777" w:rsidTr="1E9E63C0">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1E9E63C0">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93"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94"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1E9E63C0">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1E9E63C0">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1E9E63C0">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1E9E63C0">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1E9E63C0">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1E9E63C0">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1E9E63C0">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1E9E63C0">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1E9E63C0">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1E9E63C0">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1E9E63C0">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1E9E63C0">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1E9E63C0">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1E9E63C0">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1E9E63C0">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1E9E63C0">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1E9E63C0">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1E9E63C0">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1E9E63C0">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1E9E63C0">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95" w:name="_BPDCD_29"/>
            <w:r w:rsidRPr="00842A97">
              <w:rPr>
                <w:rFonts w:ascii="Arial Bold" w:hAnsi="Arial Bold" w:cs="Arial"/>
                <w:b/>
                <w:bCs/>
              </w:rPr>
              <w:t>The Company</w:t>
            </w:r>
            <w:r w:rsidRPr="00842A97">
              <w:rPr>
                <w:rFonts w:ascii="Arial" w:hAnsi="Arial" w:cs="Arial"/>
              </w:rPr>
              <w:t xml:space="preserve"> </w:t>
            </w:r>
            <w:bookmarkEnd w:id="95"/>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1E9E63C0">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1E9E63C0">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1E9E63C0">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1E9E63C0">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1E9E63C0">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1E9E63C0">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1E9E63C0">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1E9E63C0">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96"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96"/>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97" w:name="_BPDCD_30"/>
            <w:r w:rsidRPr="00842A97">
              <w:rPr>
                <w:rFonts w:ascii="Arial" w:hAnsi="Arial" w:cs="Arial"/>
              </w:rPr>
              <w:t xml:space="preserve">a </w:t>
            </w:r>
            <w:bookmarkEnd w:id="97"/>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98" w:name="_BPDCD_31"/>
            <w:r w:rsidRPr="00842A97">
              <w:rPr>
                <w:rFonts w:ascii="Arial" w:hAnsi="Arial" w:cs="Arial"/>
                <w:bCs/>
              </w:rPr>
              <w:t>the</w:t>
            </w:r>
            <w:r w:rsidRPr="00842A97">
              <w:rPr>
                <w:rFonts w:ascii="Arial" w:hAnsi="Arial" w:cs="Arial"/>
                <w:b/>
                <w:bCs/>
              </w:rPr>
              <w:t xml:space="preserve"> CUSC Modifications Panel</w:t>
            </w:r>
            <w:bookmarkEnd w:id="98"/>
            <w:r w:rsidRPr="00842A97">
              <w:rPr>
                <w:rFonts w:ascii="Arial" w:hAnsi="Arial" w:cs="Arial"/>
              </w:rPr>
              <w:t>;</w:t>
            </w:r>
          </w:p>
        </w:tc>
      </w:tr>
      <w:tr w:rsidR="0005073B" w14:paraId="74F84059" w14:textId="77777777" w:rsidTr="1E9E63C0">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1E9E63C0">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1E9E63C0">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1E9E63C0">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1E9E63C0">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1E9E63C0">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99" w:name="_BPDCD_32"/>
            <w:r w:rsidRPr="00842A97">
              <w:rPr>
                <w:rFonts w:ascii="Arial" w:hAnsi="Arial" w:cs="Arial"/>
              </w:rPr>
              <w:t xml:space="preserve">the </w:t>
            </w:r>
            <w:bookmarkEnd w:id="99"/>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00" w:name="_DV_M1"/>
            <w:bookmarkEnd w:id="100"/>
            <w:r>
              <w:rPr>
                <w:rFonts w:ascii="Arial" w:hAnsi="Arial" w:cs="Arial"/>
              </w:rPr>
              <w:t xml:space="preserve"> undertaken by the </w:t>
            </w:r>
            <w:bookmarkStart w:id="101" w:name="_DV_C5"/>
            <w:r>
              <w:rPr>
                <w:rStyle w:val="DeltaViewInsertion"/>
                <w:rFonts w:ascii="Arial" w:hAnsi="Arial" w:cs="Arial"/>
                <w:b/>
                <w:bCs/>
                <w:color w:val="auto"/>
                <w:u w:val="none"/>
              </w:rPr>
              <w:t xml:space="preserve">Panel </w:t>
            </w:r>
            <w:bookmarkStart w:id="102" w:name="_DV_M2"/>
            <w:bookmarkEnd w:id="101"/>
            <w:bookmarkEnd w:id="102"/>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03" w:name="_BPDCD_33"/>
            <w:r w:rsidRPr="00842A97">
              <w:rPr>
                <w:rFonts w:ascii="Arial Bold" w:hAnsi="Arial Bold" w:cs="Arial"/>
                <w:b/>
              </w:rPr>
              <w:t>Applicable</w:t>
            </w:r>
            <w:r w:rsidRPr="00842A97">
              <w:rPr>
                <w:rFonts w:ascii="Arial Bold" w:hAnsi="Arial Bold" w:cs="Arial"/>
              </w:rPr>
              <w:t xml:space="preserve"> </w:t>
            </w:r>
            <w:bookmarkEnd w:id="103"/>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1E9E63C0">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04" w:name="_BPDCD_34"/>
            <w:r>
              <w:rPr>
                <w:rStyle w:val="DeltaViewInsertion"/>
                <w:rFonts w:ascii="Arial" w:hAnsi="Arial" w:cs="Arial"/>
                <w:strike/>
                <w:color w:val="FF0000"/>
                <w:u w:val="none"/>
              </w:rPr>
              <w:t>.</w:t>
            </w:r>
            <w:r>
              <w:rPr>
                <w:rStyle w:val="DeltaViewInsertion"/>
                <w:rFonts w:ascii="Arial" w:hAnsi="Arial" w:cs="Arial"/>
              </w:rPr>
              <w:t xml:space="preserve"> </w:t>
            </w:r>
            <w:bookmarkEnd w:id="104"/>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05"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05"/>
            <w:r w:rsidRPr="00842A97">
              <w:rPr>
                <w:rFonts w:ascii="Arial" w:hAnsi="Arial" w:cs="Arial"/>
                <w:b/>
                <w:bCs/>
              </w:rPr>
              <w:t xml:space="preserve">Workgroup Alternative CUSC Modification </w:t>
            </w:r>
            <w:bookmarkStart w:id="106" w:name="_BPDCI_36"/>
            <w:r w:rsidRPr="00842A97">
              <w:rPr>
                <w:rFonts w:ascii="Arial" w:hAnsi="Arial" w:cs="Arial"/>
                <w:bCs/>
              </w:rPr>
              <w:t>set out in the</w:t>
            </w:r>
            <w:r w:rsidRPr="00842A97">
              <w:rPr>
                <w:rFonts w:ascii="Arial" w:hAnsi="Arial" w:cs="Arial"/>
                <w:b/>
                <w:bCs/>
              </w:rPr>
              <w:t xml:space="preserve"> CUSC Modification Self-Governance Report, </w:t>
            </w:r>
            <w:bookmarkEnd w:id="106"/>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1E9E63C0">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1E9E63C0">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1E9E63C0">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1E9E63C0">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1E9E63C0">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1E9E63C0">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1E9E63C0">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1E9E63C0">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306114A5" w:rsidR="0005073B" w:rsidRPr="00C206C3" w:rsidRDefault="0005073B" w:rsidP="00205257">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07" w:author="Author">
              <w:r w:rsidR="00205257">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1E9E63C0">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08" w:name="_BPDCI_37"/>
            <w:r w:rsidRPr="00842A97">
              <w:rPr>
                <w:rFonts w:ascii="Arial" w:hAnsi="Arial" w:cs="Arial"/>
              </w:rPr>
              <w:t xml:space="preserve">Section 3, </w:t>
            </w:r>
            <w:bookmarkEnd w:id="108"/>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1E9E63C0">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09" w:name="_BPDCI_38"/>
            <w:r w:rsidRPr="00842A97">
              <w:rPr>
                <w:rFonts w:ascii="Arial" w:hAnsi="Arial" w:cs="Arial"/>
              </w:rPr>
              <w:t xml:space="preserve">Section 3, </w:t>
            </w:r>
            <w:bookmarkEnd w:id="109"/>
            <w:r w:rsidRPr="00842A97">
              <w:rPr>
                <w:rFonts w:ascii="Arial" w:hAnsi="Arial" w:cs="Arial"/>
              </w:rPr>
              <w:t>Appendix 2 Paragraph 6  as it may be revised pursuant to Paragraph 3.22.8.</w:t>
            </w:r>
          </w:p>
        </w:tc>
      </w:tr>
      <w:tr w:rsidR="0005073B" w14:paraId="0E41BD07" w14:textId="77777777" w:rsidTr="1E9E63C0">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1E9E63C0">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1E9E63C0">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1E9E63C0">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1E9E63C0">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1E9E63C0">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1E9E63C0">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10" w:name="_BPDCD_39"/>
            <w:r w:rsidRPr="00842A97">
              <w:rPr>
                <w:rFonts w:ascii="Arial Bold" w:hAnsi="Arial Bold" w:cs="Arial"/>
                <w:b/>
              </w:rPr>
              <w:t>User’s</w:t>
            </w:r>
            <w:r w:rsidRPr="00842A97">
              <w:rPr>
                <w:rFonts w:ascii="Arial" w:hAnsi="Arial" w:cs="Arial"/>
                <w:color w:val="0000FF"/>
              </w:rPr>
              <w:t xml:space="preserve"> </w:t>
            </w:r>
            <w:bookmarkEnd w:id="110"/>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1E9E63C0">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1E9E63C0">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1E9E63C0">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1E9E63C0">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1E9E63C0">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1E9E63C0">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1E9E63C0">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1E9E63C0">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1E9E63C0">
        <w:trPr>
          <w:gridAfter w:val="1"/>
          <w:wAfter w:w="29" w:type="dxa"/>
          <w:trHeight w:val="300"/>
          <w:ins w:id="111" w:author="Author"/>
        </w:trPr>
        <w:tc>
          <w:tcPr>
            <w:tcW w:w="2695" w:type="dxa"/>
          </w:tcPr>
          <w:p w14:paraId="29598BB1" w14:textId="36A66CA0" w:rsidR="00C30926" w:rsidRDefault="00C30926" w:rsidP="00C30926">
            <w:pPr>
              <w:spacing w:line="360" w:lineRule="auto"/>
              <w:jc w:val="both"/>
              <w:rPr>
                <w:ins w:id="112" w:author="Author"/>
                <w:rFonts w:ascii="Arial" w:hAnsi="Arial" w:cs="Arial"/>
                <w:szCs w:val="22"/>
              </w:rPr>
            </w:pPr>
            <w:ins w:id="113"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114" w:author="Author"/>
                <w:rFonts w:ascii="Arial" w:hAnsi="Arial" w:cs="Arial"/>
                <w:szCs w:val="22"/>
              </w:rPr>
            </w:pPr>
            <w:ins w:id="115"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116" w:author="Author"/>
                <w:rFonts w:ascii="Arial" w:hAnsi="Arial" w:cs="Arial"/>
                <w:szCs w:val="22"/>
              </w:rPr>
            </w:pPr>
          </w:p>
        </w:tc>
      </w:tr>
      <w:tr w:rsidR="00C30926" w14:paraId="5F23CFB6" w14:textId="77777777" w:rsidTr="1E9E63C0">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1E9E63C0">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1E9E63C0">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1E9E63C0">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1E9E63C0">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1E9E63C0">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1E9E63C0">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1E9E63C0">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1E9E63C0">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1E9E63C0">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1E9E63C0">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1E9E63C0">
        <w:trPr>
          <w:gridAfter w:val="1"/>
          <w:wAfter w:w="29" w:type="dxa"/>
          <w:trHeight w:val="300"/>
          <w:ins w:id="117" w:author="Author"/>
        </w:trPr>
        <w:tc>
          <w:tcPr>
            <w:tcW w:w="2695" w:type="dxa"/>
          </w:tcPr>
          <w:p w14:paraId="6FDFC6D1" w14:textId="5A0A907A" w:rsidR="0076736F" w:rsidRPr="00241CE1" w:rsidRDefault="00787808" w:rsidP="00241CE1">
            <w:pPr>
              <w:rPr>
                <w:ins w:id="118" w:author="Author"/>
                <w:rFonts w:ascii="Arial" w:hAnsi="Arial" w:cs="Arial"/>
                <w:b/>
                <w:bCs/>
                <w:szCs w:val="22"/>
              </w:rPr>
            </w:pPr>
            <w:ins w:id="119"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120" w:author="Author"/>
                <w:del w:id="121" w:author="Author"/>
                <w:rFonts w:ascii="Arial" w:hAnsi="Arial" w:cs="Arial"/>
                <w:szCs w:val="22"/>
              </w:rPr>
            </w:pPr>
            <w:ins w:id="122"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123" w:author="Author"/>
                <w:lang w:eastAsia="en-GB"/>
              </w:rPr>
            </w:pPr>
          </w:p>
        </w:tc>
      </w:tr>
      <w:tr w:rsidR="00C30926" w14:paraId="3F336AD8" w14:textId="77777777" w:rsidTr="1E9E63C0">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1E9E63C0">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1E9E63C0">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1E9E63C0">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1E9E63C0">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1E9E63C0">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1E9E63C0">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1E9E63C0">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1E9E63C0">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1E9E63C0">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1E9E63C0">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1E9E63C0">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1E9E63C0">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1E9E63C0">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1E9E63C0">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1E9E63C0">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1E9E63C0">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1E9E63C0">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1E9E63C0">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1E9E63C0">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1E9E63C0">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1E9E63C0">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1E9E63C0">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1E9E63C0">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1E9E63C0">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1E9E63C0">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1E9E63C0">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124" w:name="_BPDCD_41"/>
            <w:r w:rsidRPr="006153B7">
              <w:rPr>
                <w:rFonts w:ascii="Arial" w:hAnsi="Arial" w:cs="Arial"/>
              </w:rPr>
              <w:t xml:space="preserve">in </w:t>
            </w:r>
            <w:bookmarkEnd w:id="124"/>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1E9E63C0">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1E9E63C0">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1E9E63C0">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1E9E63C0">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1E9E63C0">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1E9E63C0">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1E9E63C0">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125" w:name="_BPDCD_43"/>
            <w:r>
              <w:rPr>
                <w:rFonts w:ascii="Arial" w:hAnsi="Arial" w:cs="Arial"/>
                <w:b/>
                <w:bCs/>
                <w:strike/>
                <w:color w:val="FF0000"/>
              </w:rPr>
              <w:t xml:space="preserve"> </w:t>
            </w:r>
            <w:r w:rsidRPr="00BD656E">
              <w:rPr>
                <w:rFonts w:ascii="Arial Bold" w:hAnsi="Arial Bold" w:cs="Arial"/>
                <w:b/>
                <w:bCs/>
              </w:rPr>
              <w:t xml:space="preserve">Implementation </w:t>
            </w:r>
            <w:bookmarkEnd w:id="125"/>
            <w:r>
              <w:rPr>
                <w:rFonts w:ascii="Arial" w:hAnsi="Arial" w:cs="Arial"/>
                <w:b/>
                <w:bCs/>
              </w:rPr>
              <w:t>Date</w:t>
            </w:r>
            <w:r>
              <w:rPr>
                <w:rFonts w:ascii="Arial" w:hAnsi="Arial" w:cs="Arial"/>
                <w:bCs/>
              </w:rPr>
              <w:t>;</w:t>
            </w:r>
          </w:p>
        </w:tc>
      </w:tr>
      <w:tr w:rsidR="00C30926" w14:paraId="05D51AB6" w14:textId="77777777" w:rsidTr="1E9E63C0">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1E9E63C0">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1E9E63C0">
        <w:trPr>
          <w:gridAfter w:val="1"/>
          <w:wAfter w:w="29" w:type="dxa"/>
          <w:trHeight w:val="300"/>
          <w:ins w:id="126" w:author="Author"/>
        </w:trPr>
        <w:tc>
          <w:tcPr>
            <w:tcW w:w="2695" w:type="dxa"/>
          </w:tcPr>
          <w:p w14:paraId="2F63181C" w14:textId="335CFCDD" w:rsidR="0062330C" w:rsidRDefault="0062330C" w:rsidP="0062330C">
            <w:pPr>
              <w:pStyle w:val="BodyText"/>
              <w:rPr>
                <w:ins w:id="127" w:author="Author"/>
                <w:rFonts w:ascii="Arial" w:hAnsi="Arial" w:cs="Arial"/>
                <w:b/>
                <w:bCs/>
              </w:rPr>
            </w:pPr>
            <w:ins w:id="128"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129" w:author="Author"/>
                <w:rFonts w:ascii="Arial" w:hAnsi="Arial" w:cs="Arial"/>
                <w:szCs w:val="22"/>
              </w:rPr>
            </w:pPr>
            <w:ins w:id="130"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1E9E63C0">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1E9E63C0">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1E9E63C0">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1E9E63C0">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1E9E63C0">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1E9E63C0">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1E9E63C0">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1E9E63C0">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1E9E63C0">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1E9E63C0">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1E9E63C0">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1E9E63C0">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131" w:name="_BPDCI_44"/>
            <w:r w:rsidRPr="007206FD">
              <w:rPr>
                <w:rFonts w:ascii="Arial" w:hAnsi="Arial" w:cs="Arial"/>
                <w:b/>
                <w:bCs/>
                <w:w w:val="0"/>
              </w:rPr>
              <w:t>"ET Restrictions on Availability"</w:t>
            </w:r>
            <w:bookmarkEnd w:id="131"/>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132"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132"/>
          </w:p>
        </w:tc>
      </w:tr>
      <w:tr w:rsidR="0062330C" w14:paraId="59E88B78" w14:textId="77777777" w:rsidTr="1E9E63C0">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1E9E63C0">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1E9E63C0">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1E9E63C0">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1E9E63C0">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1E9E63C0">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1E9E63C0">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1E9E63C0">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1E9E63C0">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133"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133"/>
          </w:p>
        </w:tc>
      </w:tr>
      <w:tr w:rsidR="0062330C" w14:paraId="591D7B84" w14:textId="77777777" w:rsidTr="1E9E63C0">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1E9E63C0">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1E9E63C0">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1E9E63C0">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1E9E63C0">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1E9E63C0">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1E9E63C0">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134" w:name="_BPDCD_52"/>
            <w:r w:rsidRPr="00BD656E">
              <w:rPr>
                <w:rFonts w:ascii="Arial Bold" w:hAnsi="Arial Bold" w:cs="Arial"/>
                <w:b/>
                <w:bCs/>
              </w:rPr>
              <w:t>The Company</w:t>
            </w:r>
            <w:bookmarkEnd w:id="134"/>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1E9E63C0">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1E9E63C0">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1E9E63C0">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1E9E63C0">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1E9E63C0">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1E9E63C0">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1E9E63C0">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1E9E63C0">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1E9E63C0">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1E9E63C0">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1E9E63C0">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1E9E63C0">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1E9E63C0">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1E9E63C0">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1E9E63C0">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1E9E63C0">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1E9E63C0">
        <w:trPr>
          <w:gridAfter w:val="1"/>
          <w:wAfter w:w="29" w:type="dxa"/>
          <w:trHeight w:val="300"/>
          <w:ins w:id="135" w:author="Author"/>
        </w:trPr>
        <w:tc>
          <w:tcPr>
            <w:tcW w:w="2695" w:type="dxa"/>
          </w:tcPr>
          <w:p w14:paraId="01752BB4" w14:textId="7C9D6879" w:rsidR="00A22DA1" w:rsidRDefault="00A22DA1" w:rsidP="00A22DA1">
            <w:pPr>
              <w:pStyle w:val="BodyText"/>
              <w:rPr>
                <w:ins w:id="136" w:author="Author"/>
                <w:rFonts w:ascii="Arial" w:hAnsi="Arial" w:cs="Arial"/>
                <w:b/>
                <w:bCs/>
              </w:rPr>
            </w:pPr>
            <w:ins w:id="137"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138" w:author="Author"/>
                <w:rFonts w:ascii="Arial" w:hAnsi="Arial" w:cs="Arial"/>
                <w:szCs w:val="22"/>
              </w:rPr>
            </w:pPr>
            <w:ins w:id="139"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140" w:author="Author"/>
                <w:rFonts w:ascii="Arial" w:hAnsi="Arial" w:cs="Arial"/>
              </w:rPr>
            </w:pPr>
          </w:p>
        </w:tc>
      </w:tr>
      <w:tr w:rsidR="00A22DA1" w14:paraId="60730EFB" w14:textId="77777777" w:rsidTr="1E9E63C0">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1E9E63C0">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1E9E63C0">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1E9E63C0">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1E9E63C0">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1E9E63C0">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1E9E63C0">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1E9E63C0">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1E9E63C0">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1E9E63C0">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1E9E63C0">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1E9E63C0">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1E9E63C0">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1E9E63C0">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1E9E63C0">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1E9E63C0">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1E9E63C0">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1E9E63C0">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1E9E63C0">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1E9E63C0">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1E9E63C0">
        <w:trPr>
          <w:gridAfter w:val="1"/>
          <w:wAfter w:w="29" w:type="dxa"/>
          <w:trHeight w:val="300"/>
          <w:ins w:id="141" w:author="Author"/>
        </w:trPr>
        <w:tc>
          <w:tcPr>
            <w:tcW w:w="2695" w:type="dxa"/>
          </w:tcPr>
          <w:p w14:paraId="28C165DC" w14:textId="744504DD" w:rsidR="00FC43E8" w:rsidRPr="5659255A" w:rsidRDefault="00FC43E8" w:rsidP="00FC43E8">
            <w:pPr>
              <w:pStyle w:val="BodyText"/>
              <w:rPr>
                <w:ins w:id="142" w:author="Author"/>
                <w:rFonts w:ascii="Arial" w:hAnsi="Arial" w:cs="Arial"/>
                <w:b/>
                <w:bCs/>
              </w:rPr>
            </w:pPr>
            <w:ins w:id="143"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44" w:author="Author"/>
                <w:rFonts w:ascii="Arial" w:hAnsi="Arial" w:cs="Arial"/>
                <w:szCs w:val="22"/>
              </w:rPr>
            </w:pPr>
            <w:ins w:id="145"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46" w:author="Author"/>
                <w:rFonts w:ascii="Arial" w:hAnsi="Arial" w:cs="Arial"/>
              </w:rPr>
            </w:pPr>
          </w:p>
        </w:tc>
      </w:tr>
      <w:tr w:rsidR="004F7C04" w14:paraId="15EA47E6" w14:textId="77777777" w:rsidTr="1E9E63C0">
        <w:trPr>
          <w:gridAfter w:val="1"/>
          <w:wAfter w:w="29" w:type="dxa"/>
          <w:trHeight w:val="300"/>
          <w:ins w:id="147" w:author="Author"/>
        </w:trPr>
        <w:tc>
          <w:tcPr>
            <w:tcW w:w="2695" w:type="dxa"/>
          </w:tcPr>
          <w:p w14:paraId="1CA17966" w14:textId="662C8696" w:rsidR="004F7C04" w:rsidRPr="5659255A" w:rsidRDefault="004F7C04" w:rsidP="004F7C04">
            <w:pPr>
              <w:pStyle w:val="BodyText"/>
              <w:rPr>
                <w:ins w:id="148" w:author="Author"/>
                <w:rFonts w:ascii="Arial" w:hAnsi="Arial" w:cs="Arial"/>
                <w:b/>
                <w:bCs/>
              </w:rPr>
            </w:pPr>
            <w:ins w:id="149"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50" w:author="Author"/>
                <w:rFonts w:ascii="Arial" w:hAnsi="Arial" w:cs="Arial"/>
                <w:szCs w:val="22"/>
              </w:rPr>
            </w:pPr>
            <w:ins w:id="151"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52" w:author="Author"/>
                <w:rFonts w:ascii="Arial" w:hAnsi="Arial" w:cs="Arial"/>
              </w:rPr>
            </w:pPr>
          </w:p>
        </w:tc>
      </w:tr>
      <w:tr w:rsidR="00DA0A1A" w14:paraId="6A021521" w14:textId="77777777" w:rsidTr="1E9E63C0">
        <w:trPr>
          <w:gridAfter w:val="1"/>
          <w:wAfter w:w="29" w:type="dxa"/>
          <w:trHeight w:val="300"/>
          <w:ins w:id="153" w:author="Author"/>
        </w:trPr>
        <w:tc>
          <w:tcPr>
            <w:tcW w:w="2695" w:type="dxa"/>
          </w:tcPr>
          <w:p w14:paraId="22726D4D" w14:textId="4BA280C4" w:rsidR="00DA0A1A" w:rsidRPr="00F35A74" w:rsidRDefault="00DA0A1A" w:rsidP="00DA0A1A">
            <w:pPr>
              <w:pStyle w:val="BodyText"/>
              <w:rPr>
                <w:ins w:id="154" w:author="Author"/>
                <w:rFonts w:ascii="Arial" w:hAnsi="Arial" w:cs="Arial"/>
                <w:b/>
                <w:bCs/>
                <w:szCs w:val="22"/>
              </w:rPr>
            </w:pPr>
            <w:ins w:id="155"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56" w:author="Author"/>
                <w:rFonts w:ascii="Arial" w:hAnsi="Arial" w:cs="Arial"/>
                <w:szCs w:val="22"/>
              </w:rPr>
            </w:pPr>
            <w:ins w:id="157"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58" w:author="Author"/>
                <w:rFonts w:ascii="Arial" w:hAnsi="Arial" w:cs="Arial"/>
                <w:szCs w:val="22"/>
              </w:rPr>
            </w:pPr>
          </w:p>
        </w:tc>
      </w:tr>
      <w:tr w:rsidR="00520995" w14:paraId="47C588E1" w14:textId="77777777" w:rsidTr="1E9E63C0">
        <w:trPr>
          <w:gridAfter w:val="1"/>
          <w:wAfter w:w="29" w:type="dxa"/>
          <w:trHeight w:val="300"/>
          <w:ins w:id="159" w:author="Author"/>
        </w:trPr>
        <w:tc>
          <w:tcPr>
            <w:tcW w:w="2695" w:type="dxa"/>
          </w:tcPr>
          <w:p w14:paraId="2DD126A5" w14:textId="7B8FE2DA" w:rsidR="00520995" w:rsidRPr="00F35A74" w:rsidRDefault="00520995" w:rsidP="00520995">
            <w:pPr>
              <w:pStyle w:val="BodyText"/>
              <w:rPr>
                <w:ins w:id="160" w:author="Author"/>
                <w:rFonts w:ascii="Arial" w:hAnsi="Arial" w:cs="Arial"/>
                <w:b/>
                <w:bCs/>
                <w:szCs w:val="22"/>
              </w:rPr>
            </w:pPr>
            <w:ins w:id="161"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62" w:author="Author"/>
                <w:rFonts w:ascii="Arial" w:hAnsi="Arial" w:cs="Arial"/>
                <w:szCs w:val="22"/>
              </w:rPr>
            </w:pPr>
            <w:ins w:id="163"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64" w:author="Author"/>
                <w:rFonts w:ascii="Arial" w:hAnsi="Arial" w:cs="Arial"/>
                <w:szCs w:val="22"/>
              </w:rPr>
            </w:pPr>
          </w:p>
        </w:tc>
      </w:tr>
      <w:tr w:rsidR="00DA0A1A" w14:paraId="5258EFBA" w14:textId="77777777" w:rsidTr="1E9E63C0">
        <w:trPr>
          <w:gridAfter w:val="1"/>
          <w:wAfter w:w="29" w:type="dxa"/>
          <w:trHeight w:val="300"/>
          <w:ins w:id="165" w:author="Author"/>
        </w:trPr>
        <w:tc>
          <w:tcPr>
            <w:tcW w:w="2695" w:type="dxa"/>
          </w:tcPr>
          <w:p w14:paraId="759FF66E" w14:textId="6DF5A91E" w:rsidR="00DA0A1A" w:rsidRPr="00F35A74" w:rsidRDefault="00DA0A1A" w:rsidP="00DA0A1A">
            <w:pPr>
              <w:pStyle w:val="BodyText"/>
              <w:rPr>
                <w:ins w:id="166" w:author="Author"/>
                <w:rFonts w:ascii="Arial" w:hAnsi="Arial" w:cs="Arial"/>
                <w:b/>
                <w:bCs/>
                <w:szCs w:val="22"/>
              </w:rPr>
            </w:pPr>
            <w:ins w:id="167"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68" w:author="Author"/>
                <w:rFonts w:ascii="Arial" w:hAnsi="Arial" w:cs="Arial"/>
                <w:szCs w:val="22"/>
              </w:rPr>
            </w:pPr>
            <w:ins w:id="169"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70" w:author="Author"/>
                <w:rFonts w:ascii="Arial" w:hAnsi="Arial" w:cs="Arial"/>
                <w:szCs w:val="22"/>
              </w:rPr>
            </w:pPr>
          </w:p>
        </w:tc>
      </w:tr>
      <w:tr w:rsidR="00DA0A1A" w14:paraId="44419D24" w14:textId="77777777" w:rsidTr="1E9E63C0">
        <w:trPr>
          <w:gridAfter w:val="1"/>
          <w:wAfter w:w="29" w:type="dxa"/>
          <w:trHeight w:val="300"/>
          <w:ins w:id="171" w:author="Author"/>
        </w:trPr>
        <w:tc>
          <w:tcPr>
            <w:tcW w:w="2695" w:type="dxa"/>
          </w:tcPr>
          <w:p w14:paraId="73100143" w14:textId="6CD6A232" w:rsidR="00DA0A1A" w:rsidRPr="5659255A" w:rsidRDefault="00DA0A1A" w:rsidP="00DA0A1A">
            <w:pPr>
              <w:pStyle w:val="BodyText"/>
              <w:rPr>
                <w:ins w:id="172" w:author="Author"/>
                <w:rFonts w:ascii="Arial" w:hAnsi="Arial" w:cs="Arial"/>
                <w:b/>
                <w:bCs/>
              </w:rPr>
            </w:pPr>
            <w:ins w:id="173"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74" w:author="Author"/>
                <w:rFonts w:ascii="Arial" w:hAnsi="Arial" w:cs="Arial"/>
                <w:szCs w:val="22"/>
              </w:rPr>
            </w:pPr>
            <w:ins w:id="175"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76" w:author="Author"/>
                <w:rFonts w:ascii="Arial" w:hAnsi="Arial" w:cs="Arial"/>
              </w:rPr>
            </w:pPr>
          </w:p>
        </w:tc>
      </w:tr>
      <w:tr w:rsidR="00495E48" w14:paraId="04122BC1" w14:textId="77777777" w:rsidTr="1E9E63C0">
        <w:trPr>
          <w:gridAfter w:val="1"/>
          <w:wAfter w:w="29" w:type="dxa"/>
          <w:trHeight w:val="300"/>
          <w:ins w:id="177" w:author="Author"/>
        </w:trPr>
        <w:tc>
          <w:tcPr>
            <w:tcW w:w="2695" w:type="dxa"/>
          </w:tcPr>
          <w:p w14:paraId="1101396B" w14:textId="6F2CDA9C" w:rsidR="00495E48" w:rsidRPr="00F35A74" w:rsidRDefault="00495E48" w:rsidP="00495E48">
            <w:pPr>
              <w:pStyle w:val="BodyText"/>
              <w:rPr>
                <w:ins w:id="178" w:author="Author"/>
                <w:rFonts w:ascii="Arial" w:hAnsi="Arial" w:cs="Arial"/>
                <w:b/>
                <w:bCs/>
                <w:szCs w:val="22"/>
              </w:rPr>
            </w:pPr>
            <w:ins w:id="179"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80" w:author="Author"/>
                <w:rFonts w:ascii="Arial" w:hAnsi="Arial" w:cs="Arial"/>
                <w:szCs w:val="22"/>
              </w:rPr>
            </w:pPr>
            <w:ins w:id="181"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82" w:author="Author"/>
                <w:rFonts w:ascii="Arial" w:hAnsi="Arial" w:cs="Arial"/>
                <w:szCs w:val="22"/>
              </w:rPr>
            </w:pPr>
          </w:p>
        </w:tc>
      </w:tr>
      <w:tr w:rsidR="009828B7" w14:paraId="0E5E5754" w14:textId="77777777" w:rsidTr="1E9E63C0">
        <w:trPr>
          <w:gridAfter w:val="1"/>
          <w:wAfter w:w="29" w:type="dxa"/>
          <w:trHeight w:val="300"/>
          <w:ins w:id="183" w:author="Author"/>
        </w:trPr>
        <w:tc>
          <w:tcPr>
            <w:tcW w:w="2695" w:type="dxa"/>
          </w:tcPr>
          <w:p w14:paraId="52E27E82" w14:textId="59DDB346" w:rsidR="009828B7" w:rsidRPr="00F35A74" w:rsidRDefault="009828B7" w:rsidP="009828B7">
            <w:pPr>
              <w:pStyle w:val="BodyText"/>
              <w:rPr>
                <w:ins w:id="184" w:author="Author"/>
                <w:rFonts w:ascii="Arial" w:hAnsi="Arial" w:cs="Arial"/>
                <w:b/>
                <w:bCs/>
                <w:szCs w:val="22"/>
              </w:rPr>
            </w:pPr>
            <w:ins w:id="185"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86" w:author="Author"/>
                <w:rFonts w:ascii="Arial" w:hAnsi="Arial" w:cs="Arial"/>
                <w:szCs w:val="22"/>
              </w:rPr>
            </w:pPr>
            <w:ins w:id="187"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88" w:author="Author"/>
                <w:rFonts w:ascii="Arial" w:hAnsi="Arial" w:cs="Arial"/>
                <w:szCs w:val="22"/>
              </w:rPr>
            </w:pPr>
          </w:p>
        </w:tc>
      </w:tr>
      <w:tr w:rsidR="007405FA" w14:paraId="6A556408" w14:textId="77777777" w:rsidTr="1E9E63C0">
        <w:trPr>
          <w:gridAfter w:val="1"/>
          <w:wAfter w:w="29" w:type="dxa"/>
          <w:trHeight w:val="300"/>
          <w:ins w:id="189" w:author="Author"/>
        </w:trPr>
        <w:tc>
          <w:tcPr>
            <w:tcW w:w="2695" w:type="dxa"/>
          </w:tcPr>
          <w:p w14:paraId="020754C5" w14:textId="70662329" w:rsidR="007405FA" w:rsidRPr="00F35A74" w:rsidRDefault="007405FA" w:rsidP="007405FA">
            <w:pPr>
              <w:pStyle w:val="BodyText"/>
              <w:rPr>
                <w:ins w:id="190" w:author="Author"/>
                <w:rFonts w:ascii="Arial" w:hAnsi="Arial" w:cs="Arial"/>
                <w:b/>
                <w:bCs/>
                <w:szCs w:val="22"/>
              </w:rPr>
            </w:pPr>
            <w:ins w:id="191"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92" w:author="Author"/>
                <w:rFonts w:ascii="Arial" w:hAnsi="Arial" w:cs="Arial"/>
                <w:szCs w:val="22"/>
              </w:rPr>
            </w:pPr>
            <w:ins w:id="193"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94" w:author="Author"/>
                <w:rFonts w:ascii="Arial" w:hAnsi="Arial" w:cs="Arial"/>
                <w:szCs w:val="22"/>
              </w:rPr>
            </w:pPr>
          </w:p>
        </w:tc>
      </w:tr>
      <w:tr w:rsidR="00EB4F40" w14:paraId="6290574A" w14:textId="77777777" w:rsidTr="1E9E63C0">
        <w:trPr>
          <w:gridAfter w:val="1"/>
          <w:wAfter w:w="29" w:type="dxa"/>
          <w:trHeight w:val="300"/>
          <w:ins w:id="195" w:author="Author"/>
        </w:trPr>
        <w:tc>
          <w:tcPr>
            <w:tcW w:w="2695" w:type="dxa"/>
          </w:tcPr>
          <w:p w14:paraId="592D13E2" w14:textId="75F07077" w:rsidR="00EB4F40" w:rsidRPr="00F35A74" w:rsidRDefault="00EB4F40" w:rsidP="00EB4F40">
            <w:pPr>
              <w:pStyle w:val="BodyText"/>
              <w:rPr>
                <w:ins w:id="196" w:author="Author"/>
                <w:rFonts w:ascii="Arial" w:hAnsi="Arial" w:cs="Arial"/>
                <w:b/>
                <w:bCs/>
                <w:szCs w:val="22"/>
              </w:rPr>
            </w:pPr>
            <w:ins w:id="197"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98" w:author="Author"/>
                <w:rFonts w:ascii="Arial" w:hAnsi="Arial" w:cs="Arial"/>
                <w:szCs w:val="22"/>
              </w:rPr>
            </w:pPr>
            <w:ins w:id="199"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200" w:author="Author"/>
                <w:rFonts w:ascii="Arial" w:hAnsi="Arial" w:cs="Arial"/>
                <w:szCs w:val="22"/>
              </w:rPr>
            </w:pPr>
          </w:p>
        </w:tc>
      </w:tr>
      <w:tr w:rsidR="001A1EF2" w14:paraId="7B5F8721" w14:textId="77777777" w:rsidTr="1E9E63C0">
        <w:trPr>
          <w:gridAfter w:val="1"/>
          <w:wAfter w:w="29" w:type="dxa"/>
          <w:trHeight w:val="300"/>
          <w:ins w:id="201" w:author="Author"/>
        </w:trPr>
        <w:tc>
          <w:tcPr>
            <w:tcW w:w="2695" w:type="dxa"/>
          </w:tcPr>
          <w:p w14:paraId="470AD6D1" w14:textId="5398936B" w:rsidR="001A1EF2" w:rsidRPr="00F35A74" w:rsidRDefault="001A1EF2" w:rsidP="001A1EF2">
            <w:pPr>
              <w:pStyle w:val="BodyText"/>
              <w:rPr>
                <w:ins w:id="202" w:author="Author"/>
                <w:rFonts w:ascii="Arial" w:hAnsi="Arial" w:cs="Arial"/>
                <w:b/>
                <w:bCs/>
                <w:szCs w:val="22"/>
              </w:rPr>
            </w:pPr>
            <w:ins w:id="203"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204" w:author="Author"/>
                <w:rFonts w:ascii="Arial" w:hAnsi="Arial" w:cs="Arial"/>
                <w:szCs w:val="22"/>
              </w:rPr>
            </w:pPr>
            <w:ins w:id="205"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206" w:author="Author"/>
                <w:rFonts w:ascii="Arial" w:hAnsi="Arial" w:cs="Arial"/>
                <w:szCs w:val="22"/>
              </w:rPr>
            </w:pPr>
          </w:p>
        </w:tc>
      </w:tr>
      <w:tr w:rsidR="00375444" w14:paraId="01750724" w14:textId="77777777" w:rsidTr="1E9E63C0">
        <w:trPr>
          <w:gridAfter w:val="1"/>
          <w:wAfter w:w="29" w:type="dxa"/>
          <w:trHeight w:val="300"/>
          <w:ins w:id="207" w:author="Author"/>
        </w:trPr>
        <w:tc>
          <w:tcPr>
            <w:tcW w:w="2695" w:type="dxa"/>
          </w:tcPr>
          <w:p w14:paraId="3C15AC4A" w14:textId="0C965250" w:rsidR="00375444" w:rsidRPr="00F35A74" w:rsidRDefault="00375444" w:rsidP="00375444">
            <w:pPr>
              <w:pStyle w:val="BodyText"/>
              <w:rPr>
                <w:ins w:id="208" w:author="Author"/>
                <w:rFonts w:ascii="Arial" w:hAnsi="Arial" w:cs="Arial"/>
                <w:b/>
                <w:bCs/>
                <w:szCs w:val="22"/>
              </w:rPr>
            </w:pPr>
            <w:ins w:id="209"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210" w:author="Author"/>
                <w:rFonts w:ascii="Arial" w:hAnsi="Arial" w:cs="Arial"/>
                <w:szCs w:val="22"/>
              </w:rPr>
            </w:pPr>
            <w:ins w:id="211"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212" w:author="Author"/>
                <w:rFonts w:ascii="Arial" w:hAnsi="Arial" w:cs="Arial"/>
                <w:szCs w:val="22"/>
              </w:rPr>
            </w:pPr>
          </w:p>
        </w:tc>
      </w:tr>
      <w:tr w:rsidR="00BF2716" w14:paraId="37AAD414" w14:textId="77777777" w:rsidTr="1E9E63C0">
        <w:trPr>
          <w:gridAfter w:val="1"/>
          <w:wAfter w:w="29" w:type="dxa"/>
          <w:trHeight w:val="300"/>
          <w:ins w:id="213" w:author="Author"/>
        </w:trPr>
        <w:tc>
          <w:tcPr>
            <w:tcW w:w="2695" w:type="dxa"/>
          </w:tcPr>
          <w:p w14:paraId="2E72C6B1" w14:textId="77777777" w:rsidR="00BF2716" w:rsidRPr="00F35A74" w:rsidDel="00002A09" w:rsidRDefault="00BF2716" w:rsidP="00BF2716">
            <w:pPr>
              <w:rPr>
                <w:ins w:id="214" w:author="Author"/>
                <w:del w:id="215" w:author="Author"/>
                <w:rFonts w:ascii="Arial" w:hAnsi="Arial" w:cs="Arial"/>
                <w:b/>
                <w:bCs/>
                <w:szCs w:val="22"/>
              </w:rPr>
            </w:pPr>
            <w:ins w:id="216"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217" w:author="Author"/>
              </w:rPr>
            </w:pPr>
          </w:p>
        </w:tc>
        <w:tc>
          <w:tcPr>
            <w:tcW w:w="7625" w:type="dxa"/>
          </w:tcPr>
          <w:p w14:paraId="047D49FF" w14:textId="77777777" w:rsidR="00002A09" w:rsidRPr="00F35A74" w:rsidRDefault="00002A09" w:rsidP="00002A09">
            <w:pPr>
              <w:jc w:val="both"/>
              <w:rPr>
                <w:ins w:id="218" w:author="Author"/>
                <w:rFonts w:ascii="Arial" w:hAnsi="Arial" w:cs="Arial"/>
                <w:szCs w:val="22"/>
              </w:rPr>
            </w:pPr>
            <w:ins w:id="219"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220" w:author="Author"/>
                <w:rFonts w:ascii="Arial" w:hAnsi="Arial" w:cs="Arial"/>
                <w:szCs w:val="22"/>
              </w:rPr>
            </w:pPr>
          </w:p>
        </w:tc>
      </w:tr>
      <w:tr w:rsidR="00E60905" w14:paraId="01F53382" w14:textId="77777777" w:rsidTr="1E9E63C0">
        <w:trPr>
          <w:gridAfter w:val="1"/>
          <w:wAfter w:w="29" w:type="dxa"/>
          <w:trHeight w:val="300"/>
          <w:ins w:id="221" w:author="Author"/>
        </w:trPr>
        <w:tc>
          <w:tcPr>
            <w:tcW w:w="2695" w:type="dxa"/>
          </w:tcPr>
          <w:p w14:paraId="318B5BC8" w14:textId="667516C8" w:rsidR="00E60905" w:rsidRPr="00F35A74" w:rsidRDefault="00E60905" w:rsidP="00E60905">
            <w:pPr>
              <w:rPr>
                <w:ins w:id="222" w:author="Author"/>
                <w:rFonts w:ascii="Arial" w:hAnsi="Arial" w:cs="Arial"/>
                <w:b/>
                <w:bCs/>
                <w:szCs w:val="22"/>
              </w:rPr>
            </w:pPr>
            <w:ins w:id="223"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224" w:author="Author"/>
                <w:rFonts w:ascii="Arial" w:hAnsi="Arial" w:cs="Arial"/>
                <w:szCs w:val="22"/>
              </w:rPr>
            </w:pPr>
            <w:ins w:id="225"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226" w:author="Author"/>
                <w:rFonts w:ascii="Arial" w:hAnsi="Arial" w:cs="Arial"/>
                <w:szCs w:val="22"/>
              </w:rPr>
            </w:pPr>
          </w:p>
        </w:tc>
      </w:tr>
      <w:tr w:rsidR="00E60905" w14:paraId="4CAE607B" w14:textId="77777777" w:rsidTr="1E9E63C0">
        <w:trPr>
          <w:gridAfter w:val="1"/>
          <w:wAfter w:w="29" w:type="dxa"/>
          <w:trHeight w:val="300"/>
          <w:ins w:id="227" w:author="Author"/>
        </w:trPr>
        <w:tc>
          <w:tcPr>
            <w:tcW w:w="2695" w:type="dxa"/>
          </w:tcPr>
          <w:p w14:paraId="6CD48A48" w14:textId="71EA13EC" w:rsidR="00E60905" w:rsidRPr="00F35A74" w:rsidRDefault="00E60905" w:rsidP="00E60905">
            <w:pPr>
              <w:rPr>
                <w:ins w:id="228" w:author="Author"/>
                <w:rFonts w:ascii="Arial" w:hAnsi="Arial" w:cs="Arial"/>
                <w:b/>
                <w:bCs/>
                <w:szCs w:val="22"/>
              </w:rPr>
            </w:pPr>
            <w:ins w:id="229"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230" w:author="Author"/>
                <w:rFonts w:ascii="Arial" w:hAnsi="Arial" w:cs="Arial"/>
                <w:szCs w:val="22"/>
              </w:rPr>
            </w:pPr>
            <w:ins w:id="231"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232" w:author="Author"/>
                <w:rFonts w:ascii="Arial" w:hAnsi="Arial" w:cs="Arial"/>
                <w:szCs w:val="22"/>
              </w:rPr>
            </w:pPr>
          </w:p>
        </w:tc>
      </w:tr>
      <w:tr w:rsidR="00F45F58" w14:paraId="68B787B6" w14:textId="77777777" w:rsidTr="1E9E63C0">
        <w:trPr>
          <w:gridAfter w:val="1"/>
          <w:wAfter w:w="29" w:type="dxa"/>
          <w:trHeight w:val="300"/>
          <w:ins w:id="233" w:author="Author"/>
        </w:trPr>
        <w:tc>
          <w:tcPr>
            <w:tcW w:w="2695" w:type="dxa"/>
          </w:tcPr>
          <w:p w14:paraId="15C0A334" w14:textId="2D53DC18" w:rsidR="00F45F58" w:rsidRPr="00F35A74" w:rsidRDefault="00F45F58" w:rsidP="00F45F58">
            <w:pPr>
              <w:rPr>
                <w:ins w:id="234" w:author="Author"/>
                <w:rFonts w:ascii="Arial" w:hAnsi="Arial" w:cs="Arial"/>
                <w:b/>
                <w:bCs/>
                <w:szCs w:val="22"/>
              </w:rPr>
            </w:pPr>
            <w:ins w:id="235"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236" w:author="Author"/>
                <w:rFonts w:ascii="Arial" w:hAnsi="Arial" w:cs="Arial"/>
                <w:szCs w:val="22"/>
              </w:rPr>
            </w:pPr>
            <w:ins w:id="237"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238" w:author="Author"/>
                <w:rFonts w:ascii="Arial" w:hAnsi="Arial" w:cs="Arial"/>
                <w:szCs w:val="22"/>
              </w:rPr>
            </w:pPr>
          </w:p>
        </w:tc>
      </w:tr>
      <w:tr w:rsidR="004477FC" w14:paraId="35EB057E" w14:textId="77777777" w:rsidTr="1E9E63C0">
        <w:trPr>
          <w:gridAfter w:val="1"/>
          <w:wAfter w:w="29" w:type="dxa"/>
          <w:trHeight w:val="300"/>
          <w:ins w:id="239" w:author="Author"/>
        </w:trPr>
        <w:tc>
          <w:tcPr>
            <w:tcW w:w="2695" w:type="dxa"/>
          </w:tcPr>
          <w:p w14:paraId="3FCE895D" w14:textId="0215F4E9" w:rsidR="004477FC" w:rsidRPr="00F35A74" w:rsidRDefault="004477FC" w:rsidP="004477FC">
            <w:pPr>
              <w:rPr>
                <w:ins w:id="240" w:author="Author"/>
                <w:rFonts w:ascii="Arial" w:hAnsi="Arial" w:cs="Arial"/>
                <w:b/>
                <w:bCs/>
                <w:szCs w:val="22"/>
              </w:rPr>
            </w:pPr>
            <w:ins w:id="241"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242" w:author="Author"/>
                <w:rFonts w:ascii="Arial" w:hAnsi="Arial" w:cs="Arial"/>
                <w:szCs w:val="22"/>
              </w:rPr>
            </w:pPr>
            <w:ins w:id="243"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44" w:author="Author"/>
                <w:rFonts w:ascii="Arial" w:hAnsi="Arial" w:cs="Arial"/>
                <w:szCs w:val="22"/>
              </w:rPr>
            </w:pPr>
          </w:p>
        </w:tc>
      </w:tr>
      <w:tr w:rsidR="00106847" w14:paraId="2EDFF2C2" w14:textId="77777777" w:rsidTr="1E9E63C0">
        <w:trPr>
          <w:gridAfter w:val="1"/>
          <w:wAfter w:w="29" w:type="dxa"/>
          <w:trHeight w:val="300"/>
          <w:ins w:id="245" w:author="Author"/>
        </w:trPr>
        <w:tc>
          <w:tcPr>
            <w:tcW w:w="2695" w:type="dxa"/>
          </w:tcPr>
          <w:p w14:paraId="5C271420" w14:textId="75409911" w:rsidR="00106847" w:rsidRPr="00F35A74" w:rsidRDefault="00106847" w:rsidP="00106847">
            <w:pPr>
              <w:rPr>
                <w:ins w:id="246" w:author="Author"/>
                <w:rFonts w:ascii="Arial" w:hAnsi="Arial" w:cs="Arial"/>
                <w:b/>
                <w:bCs/>
                <w:szCs w:val="22"/>
              </w:rPr>
            </w:pPr>
            <w:ins w:id="247"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48" w:author="Author"/>
                <w:rFonts w:ascii="Arial" w:hAnsi="Arial" w:cs="Arial"/>
                <w:szCs w:val="22"/>
              </w:rPr>
            </w:pPr>
            <w:ins w:id="249"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50" w:author="Author"/>
                <w:rFonts w:ascii="Arial" w:hAnsi="Arial" w:cs="Arial"/>
                <w:szCs w:val="22"/>
              </w:rPr>
            </w:pPr>
          </w:p>
          <w:p w14:paraId="623BE57E" w14:textId="77777777" w:rsidR="009A08A8" w:rsidRPr="00F35A74" w:rsidRDefault="009A08A8" w:rsidP="00106847">
            <w:pPr>
              <w:jc w:val="both"/>
              <w:rPr>
                <w:ins w:id="251" w:author="Author"/>
                <w:rFonts w:ascii="Arial" w:hAnsi="Arial" w:cs="Arial"/>
                <w:szCs w:val="22"/>
              </w:rPr>
            </w:pPr>
          </w:p>
        </w:tc>
      </w:tr>
      <w:tr w:rsidR="009A08A8" w14:paraId="23FF9E84" w14:textId="77777777" w:rsidTr="1E9E63C0">
        <w:trPr>
          <w:gridAfter w:val="1"/>
          <w:wAfter w:w="29" w:type="dxa"/>
          <w:trHeight w:val="300"/>
          <w:ins w:id="252" w:author="Author"/>
        </w:trPr>
        <w:tc>
          <w:tcPr>
            <w:tcW w:w="2695" w:type="dxa"/>
          </w:tcPr>
          <w:p w14:paraId="4A4A2FA8" w14:textId="77777777" w:rsidR="00760016" w:rsidRPr="00F35A74" w:rsidRDefault="00760016" w:rsidP="00760016">
            <w:pPr>
              <w:rPr>
                <w:ins w:id="253" w:author="Author"/>
                <w:rFonts w:ascii="Arial" w:hAnsi="Arial" w:cs="Arial"/>
                <w:szCs w:val="22"/>
              </w:rPr>
            </w:pPr>
            <w:ins w:id="254"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55" w:author="Author"/>
                <w:rFonts w:ascii="Arial" w:hAnsi="Arial" w:cs="Arial"/>
                <w:b/>
                <w:bCs/>
                <w:szCs w:val="22"/>
              </w:rPr>
            </w:pPr>
          </w:p>
        </w:tc>
        <w:tc>
          <w:tcPr>
            <w:tcW w:w="7625" w:type="dxa"/>
          </w:tcPr>
          <w:p w14:paraId="7F3449CB" w14:textId="77777777" w:rsidR="00705F42" w:rsidRPr="00F35A74" w:rsidRDefault="00705F42" w:rsidP="00705F42">
            <w:pPr>
              <w:jc w:val="both"/>
              <w:rPr>
                <w:ins w:id="256" w:author="Author"/>
                <w:rFonts w:ascii="Arial" w:hAnsi="Arial" w:cs="Arial"/>
                <w:szCs w:val="22"/>
              </w:rPr>
            </w:pPr>
            <w:ins w:id="257"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58" w:author="Author"/>
                <w:rFonts w:ascii="Arial" w:hAnsi="Arial" w:cs="Arial"/>
                <w:szCs w:val="22"/>
              </w:rPr>
            </w:pPr>
          </w:p>
        </w:tc>
      </w:tr>
      <w:tr w:rsidR="00315FEF" w14:paraId="76C12DAE" w14:textId="77777777" w:rsidTr="1E9E63C0">
        <w:trPr>
          <w:gridAfter w:val="1"/>
          <w:wAfter w:w="29" w:type="dxa"/>
          <w:trHeight w:val="300"/>
          <w:ins w:id="259" w:author="Author"/>
        </w:trPr>
        <w:tc>
          <w:tcPr>
            <w:tcW w:w="2695" w:type="dxa"/>
          </w:tcPr>
          <w:p w14:paraId="7AD5FE07" w14:textId="3B22C00B" w:rsidR="00315FEF" w:rsidRPr="00F35A74" w:rsidRDefault="00315FEF" w:rsidP="00315FEF">
            <w:pPr>
              <w:rPr>
                <w:ins w:id="260" w:author="Author"/>
                <w:rFonts w:ascii="Arial" w:hAnsi="Arial" w:cs="Arial"/>
                <w:szCs w:val="22"/>
              </w:rPr>
            </w:pPr>
            <w:ins w:id="261"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62" w:author="Author"/>
                <w:rFonts w:ascii="Arial" w:hAnsi="Arial" w:cs="Arial"/>
                <w:szCs w:val="22"/>
              </w:rPr>
            </w:pPr>
            <w:ins w:id="263"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64" w:author="Author"/>
                <w:rFonts w:ascii="Arial" w:hAnsi="Arial" w:cs="Arial"/>
                <w:szCs w:val="22"/>
              </w:rPr>
            </w:pPr>
          </w:p>
        </w:tc>
      </w:tr>
      <w:tr w:rsidR="00103B64" w14:paraId="3F0445F3" w14:textId="77777777" w:rsidTr="1E9E63C0">
        <w:trPr>
          <w:gridAfter w:val="1"/>
          <w:wAfter w:w="29" w:type="dxa"/>
          <w:trHeight w:val="300"/>
          <w:ins w:id="265" w:author="Author"/>
        </w:trPr>
        <w:tc>
          <w:tcPr>
            <w:tcW w:w="2695" w:type="dxa"/>
          </w:tcPr>
          <w:p w14:paraId="1D8B5AA4" w14:textId="3F2FD0F3" w:rsidR="00103B64" w:rsidRPr="00F35A74" w:rsidRDefault="00103B64" w:rsidP="00103B64">
            <w:pPr>
              <w:rPr>
                <w:ins w:id="266" w:author="Author"/>
                <w:rFonts w:ascii="Arial" w:hAnsi="Arial" w:cs="Arial"/>
                <w:b/>
                <w:bCs/>
                <w:szCs w:val="22"/>
              </w:rPr>
            </w:pPr>
            <w:ins w:id="267"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68" w:author="Author"/>
                <w:rFonts w:ascii="Arial" w:hAnsi="Arial" w:cs="Arial"/>
                <w:szCs w:val="22"/>
              </w:rPr>
            </w:pPr>
            <w:ins w:id="269"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1E9E63C0">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1E9E63C0">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1E9E63C0">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1E9E63C0">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1E9E63C0">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1E9E63C0">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1E9E63C0">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1E9E63C0">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1E9E63C0">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1E9E63C0">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1E9E63C0">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1E9E63C0">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1E9E63C0">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1E9E63C0">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1E9E63C0">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1E9E63C0">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1E9E63C0">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1E9E63C0">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1E9E63C0">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70" w:name="_DV_C133"/>
            <w:r>
              <w:rPr>
                <w:rFonts w:ascii="Arial" w:hAnsi="Arial" w:cs="Arial"/>
                <w:b/>
                <w:bCs/>
              </w:rPr>
              <w:t>"HH Base Percentage"</w:t>
            </w:r>
            <w:bookmarkEnd w:id="270"/>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71" w:name="_BPDCI_55"/>
            <w:r w:rsidRPr="00BD656E">
              <w:rPr>
                <w:rFonts w:ascii="Arial" w:hAnsi="Arial" w:cs="Arial"/>
              </w:rPr>
              <w:t xml:space="preserve">Section 3, </w:t>
            </w:r>
            <w:bookmarkEnd w:id="271"/>
            <w:r w:rsidRPr="00BD656E">
              <w:rPr>
                <w:rFonts w:ascii="Arial" w:hAnsi="Arial" w:cs="Arial"/>
              </w:rPr>
              <w:t>Appendix 2</w:t>
            </w:r>
            <w:bookmarkStart w:id="272" w:name="_BPDCD_56"/>
            <w:r w:rsidRPr="00BD656E">
              <w:rPr>
                <w:rFonts w:ascii="Arial" w:hAnsi="Arial" w:cs="Arial"/>
              </w:rPr>
              <w:t>;</w:t>
            </w:r>
            <w:bookmarkEnd w:id="272"/>
          </w:p>
        </w:tc>
      </w:tr>
      <w:tr w:rsidR="00103B64" w14:paraId="246DEF9B" w14:textId="77777777" w:rsidTr="1E9E63C0">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73" w:name="_BPDCD_57"/>
            <w:r w:rsidRPr="00BD656E">
              <w:rPr>
                <w:rFonts w:ascii="Arial" w:hAnsi="Arial" w:cs="Arial"/>
              </w:rPr>
              <w:t xml:space="preserve">; </w:t>
            </w:r>
            <w:bookmarkEnd w:id="273"/>
          </w:p>
        </w:tc>
      </w:tr>
      <w:tr w:rsidR="00103B64" w14:paraId="6165C19D" w14:textId="77777777" w:rsidTr="1E9E63C0">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74" w:name="_BPDCD_58"/>
            <w:r w:rsidRPr="00BD656E">
              <w:rPr>
                <w:rFonts w:ascii="Arial Bold" w:hAnsi="Arial Bold" w:cs="Arial"/>
                <w:b/>
              </w:rPr>
              <w:t>;</w:t>
            </w:r>
            <w:bookmarkEnd w:id="274"/>
          </w:p>
        </w:tc>
      </w:tr>
      <w:tr w:rsidR="00103B64" w14:paraId="1ABCBE3D" w14:textId="77777777" w:rsidTr="1E9E63C0">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1E9E63C0">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1E9E63C0">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1E9E63C0">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1E9E63C0">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1E9E63C0">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1E9E63C0">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1E9E63C0">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1E9E63C0">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1E9E63C0">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1E9E63C0">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1E9E63C0">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1E9E63C0">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1E9E63C0">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1E9E63C0">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1E9E63C0">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1E9E63C0">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1E9E63C0">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1E9E63C0">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75" w:name="_BPDCD_63"/>
            <w:r w:rsidRPr="004D379C">
              <w:rPr>
                <w:rFonts w:ascii="Arial" w:hAnsi="Arial" w:cs="Arial"/>
              </w:rPr>
              <w:t xml:space="preserve">means </w:t>
            </w:r>
            <w:bookmarkEnd w:id="275"/>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1E9E63C0">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1E9E63C0">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1E9E63C0">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76" w:name="_BPDCD_64"/>
            <w:r w:rsidRPr="004D379C">
              <w:rPr>
                <w:rFonts w:ascii="Arial" w:hAnsi="Arial" w:cs="Arial"/>
              </w:rPr>
              <w:t>3.16.2</w:t>
            </w:r>
            <w:bookmarkEnd w:id="276"/>
            <w:r w:rsidRPr="004D379C">
              <w:rPr>
                <w:rFonts w:ascii="Arial" w:hAnsi="Arial" w:cs="Arial"/>
              </w:rPr>
              <w:t xml:space="preserve">; </w:t>
            </w:r>
          </w:p>
        </w:tc>
      </w:tr>
      <w:tr w:rsidR="00103B64" w14:paraId="30A0A950" w14:textId="77777777" w:rsidTr="1E9E63C0">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77" w:name="_BPDCD_65"/>
            <w:r w:rsidRPr="004D379C">
              <w:rPr>
                <w:rFonts w:ascii="Arial" w:hAnsi="Arial" w:cs="Arial"/>
              </w:rPr>
              <w:t>3.13.4</w:t>
            </w:r>
            <w:bookmarkEnd w:id="277"/>
            <w:r w:rsidRPr="004D379C">
              <w:rPr>
                <w:rFonts w:ascii="Arial" w:hAnsi="Arial" w:cs="Arial"/>
              </w:rPr>
              <w:t>;</w:t>
            </w:r>
            <w:r w:rsidRPr="004D379C">
              <w:rPr>
                <w:rFonts w:ascii="Arial" w:hAnsi="Arial" w:cs="Arial"/>
              </w:rPr>
              <w:br/>
            </w:r>
          </w:p>
        </w:tc>
      </w:tr>
      <w:tr w:rsidR="00103B64" w14:paraId="639280E0" w14:textId="77777777" w:rsidTr="1E9E63C0">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1E9E63C0">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1E9E63C0">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1E9E63C0">
        <w:trPr>
          <w:gridAfter w:val="1"/>
          <w:wAfter w:w="29" w:type="dxa"/>
          <w:trHeight w:val="300"/>
          <w:ins w:id="278" w:author="Author"/>
        </w:trPr>
        <w:tc>
          <w:tcPr>
            <w:tcW w:w="2695" w:type="dxa"/>
          </w:tcPr>
          <w:p w14:paraId="060DFFDF" w14:textId="28D36601" w:rsidR="00226446" w:rsidRPr="00F7651E" w:rsidRDefault="00226446" w:rsidP="00226446">
            <w:pPr>
              <w:spacing w:after="240"/>
              <w:rPr>
                <w:ins w:id="279" w:author="Author"/>
                <w:rFonts w:ascii="Arial" w:hAnsi="Arial" w:cs="Arial"/>
                <w:b/>
                <w:szCs w:val="22"/>
                <w:lang w:eastAsia="en-GB"/>
              </w:rPr>
            </w:pPr>
            <w:ins w:id="280"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81" w:author="Author"/>
                <w:rFonts w:ascii="Arial" w:hAnsi="Arial" w:cs="Arial"/>
                <w:szCs w:val="22"/>
                <w:lang w:eastAsia="en-GB"/>
              </w:rPr>
            </w:pPr>
            <w:ins w:id="282"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1E9E63C0">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1E9E63C0">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1E9E63C0">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1E9E63C0">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1E9E63C0">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1E9E63C0">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1E9E63C0">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1E9E63C0">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1E9E63C0">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1E9E63C0">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1E9E63C0">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1E9E63C0">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1E9E63C0">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1E9E63C0">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1E9E63C0">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1E9E63C0">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1E9E63C0">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1E9E63C0">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1E9E63C0">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1E9E63C0">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1E9E63C0">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4.95pt" o:ole="">
                  <v:imagedata r:id="rId16" o:title=""/>
                </v:shape>
                <o:OLEObject Type="Embed" ProgID="Equation.3" ShapeID="_x0000_i1025" DrawAspect="Content" ObjectID="_1792327648"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25pt;height:54.9pt" o:ole="">
                  <v:imagedata r:id="rId18" o:title=""/>
                </v:shape>
                <o:OLEObject Type="Embed" ProgID="Equation.3" ShapeID="_x0000_i1026" DrawAspect="Content" ObjectID="_1792327649"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25pt;height:54.2pt" o:ole="">
                  <v:imagedata r:id="rId27" o:title=""/>
                </v:shape>
                <o:OLEObject Type="Embed" ProgID="Equation.3" ShapeID="_x0000_i1027" DrawAspect="Content" ObjectID="_1792327650"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83" w:name="OLE_LINK1"/>
            <w:r w:rsidRPr="006A707F">
              <w:rPr>
                <w:rFonts w:ascii="Arial" w:hAnsi="Arial" w:cs="Arial"/>
                <w:b/>
              </w:rPr>
              <w:t>Relevant Interruption</w:t>
            </w:r>
            <w:bookmarkEnd w:id="283"/>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1E9E63C0">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1E9E63C0">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1E9E63C0">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1E9E63C0">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84" w:name="_DV_C135"/>
            <w:r>
              <w:rPr>
                <w:rFonts w:ascii="Arial" w:hAnsi="Arial" w:cs="Arial"/>
                <w:b/>
                <w:bCs/>
              </w:rPr>
              <w:t xml:space="preserve"> "Isolation"</w:t>
            </w:r>
            <w:bookmarkEnd w:id="284"/>
          </w:p>
        </w:tc>
        <w:tc>
          <w:tcPr>
            <w:tcW w:w="7625" w:type="dxa"/>
          </w:tcPr>
          <w:p w14:paraId="1BA25D57" w14:textId="77777777" w:rsidR="00226446" w:rsidRDefault="00226446" w:rsidP="00226446">
            <w:pPr>
              <w:pStyle w:val="BodyText"/>
              <w:jc w:val="both"/>
              <w:rPr>
                <w:rFonts w:ascii="Arial" w:hAnsi="Arial" w:cs="Arial"/>
                <w:color w:val="000000"/>
                <w:w w:val="0"/>
              </w:rPr>
            </w:pPr>
            <w:bookmarkStart w:id="285" w:name="_DV_C136"/>
            <w:r>
              <w:rPr>
                <w:rFonts w:ascii="Arial" w:hAnsi="Arial" w:cs="Arial"/>
              </w:rPr>
              <w:t xml:space="preserve">as defined in the </w:t>
            </w:r>
            <w:r>
              <w:rPr>
                <w:rFonts w:ascii="Arial" w:hAnsi="Arial" w:cs="Arial"/>
                <w:b/>
              </w:rPr>
              <w:t>Grid Code</w:t>
            </w:r>
            <w:r>
              <w:rPr>
                <w:rFonts w:ascii="Arial" w:hAnsi="Arial" w:cs="Arial"/>
              </w:rPr>
              <w:t>;</w:t>
            </w:r>
            <w:bookmarkEnd w:id="285"/>
          </w:p>
        </w:tc>
      </w:tr>
      <w:tr w:rsidR="00226446" w14:paraId="3C799188" w14:textId="77777777" w:rsidTr="1E9E63C0">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1E9E63C0">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1E9E63C0">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1E9E63C0">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1E9E63C0">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1E9E63C0">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1E9E63C0">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1E9E63C0">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1E9E63C0">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86" w:name="_BPDCI_72"/>
            <w:r w:rsidRPr="004D379C">
              <w:rPr>
                <w:rFonts w:ascii="Arial" w:hAnsi="Arial" w:cs="Arial"/>
                <w:lang w:val="en-US"/>
              </w:rPr>
              <w:t>;</w:t>
            </w:r>
            <w:bookmarkEnd w:id="286"/>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1E9E63C0">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87" w:name="_BPDCD_73"/>
            <w:r w:rsidRPr="004D379C">
              <w:rPr>
                <w:rFonts w:ascii="Arial Bold" w:hAnsi="Arial Bold" w:cs="Arial"/>
                <w:b/>
                <w:lang w:val="en-US"/>
              </w:rPr>
              <w:t xml:space="preserve">The Company </w:t>
            </w:r>
            <w:bookmarkEnd w:id="287"/>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88" w:name="_BPDCI_75"/>
            <w:r w:rsidRPr="004D379C">
              <w:rPr>
                <w:rFonts w:ascii="Arial" w:hAnsi="Arial" w:cs="Arial"/>
                <w:lang w:val="en-US"/>
              </w:rPr>
              <w:t>;</w:t>
            </w:r>
            <w:bookmarkEnd w:id="288"/>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1E9E63C0">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89"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89"/>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90" w:name="_BPDCI_78"/>
            <w:r w:rsidRPr="004D379C">
              <w:rPr>
                <w:rFonts w:ascii="Arial" w:hAnsi="Arial" w:cs="Arial"/>
                <w:lang w:val="en-US"/>
              </w:rPr>
              <w:t>;</w:t>
            </w:r>
            <w:bookmarkEnd w:id="290"/>
          </w:p>
        </w:tc>
      </w:tr>
      <w:tr w:rsidR="00226446" w14:paraId="595E15A7" w14:textId="77777777" w:rsidTr="1E9E63C0">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91" w:name="_BPDCD_79"/>
            <w:r w:rsidRPr="004D379C">
              <w:rPr>
                <w:rFonts w:ascii="Arial Bold" w:hAnsi="Arial Bold" w:cs="Arial"/>
                <w:b/>
                <w:lang w:val="en-US"/>
              </w:rPr>
              <w:t>The Company</w:t>
            </w:r>
            <w:bookmarkEnd w:id="291"/>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92" w:name="_BPDCI_81"/>
            <w:r w:rsidRPr="004D379C">
              <w:rPr>
                <w:rFonts w:ascii="Arial" w:hAnsi="Arial" w:cs="Arial"/>
                <w:color w:val="0000FF"/>
                <w:u w:val="single"/>
                <w:lang w:val="en-US"/>
              </w:rPr>
              <w:t>;</w:t>
            </w:r>
            <w:bookmarkEnd w:id="292"/>
          </w:p>
        </w:tc>
      </w:tr>
      <w:tr w:rsidR="00226446" w14:paraId="15402802" w14:textId="77777777" w:rsidTr="1E9E63C0">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93" w:name="_BPDCD_82"/>
            <w:r w:rsidRPr="00F372DF">
              <w:rPr>
                <w:rFonts w:ascii="Arial" w:hAnsi="Arial" w:cs="Arial"/>
                <w:b/>
              </w:rPr>
              <w:t xml:space="preserve">The Company’s </w:t>
            </w:r>
            <w:bookmarkEnd w:id="293"/>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94" w:name="_BPDCI_84"/>
            <w:r w:rsidRPr="00F372DF">
              <w:rPr>
                <w:rFonts w:ascii="Arial" w:hAnsi="Arial" w:cs="Arial"/>
              </w:rPr>
              <w:t>;</w:t>
            </w:r>
            <w:bookmarkEnd w:id="294"/>
          </w:p>
        </w:tc>
      </w:tr>
      <w:tr w:rsidR="00226446" w14:paraId="7A2846F6" w14:textId="77777777" w:rsidTr="1E9E63C0">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95" w:name="_BPDCI_86"/>
            <w:r w:rsidRPr="00F372DF">
              <w:rPr>
                <w:rFonts w:ascii="Arial" w:hAnsi="Arial" w:cs="Arial"/>
              </w:rPr>
              <w:t>;</w:t>
            </w:r>
            <w:bookmarkEnd w:id="295"/>
          </w:p>
        </w:tc>
      </w:tr>
      <w:tr w:rsidR="00226446" w14:paraId="3799B798" w14:textId="77777777" w:rsidTr="1E9E63C0">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96" w:name="_BPDCD_87"/>
            <w:r w:rsidRPr="004D379C">
              <w:rPr>
                <w:rFonts w:ascii="Arial" w:hAnsi="Arial" w:cs="Arial"/>
                <w:lang w:val="en-US"/>
              </w:rPr>
              <w:t xml:space="preserve">an </w:t>
            </w:r>
            <w:bookmarkEnd w:id="296"/>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97" w:name="_BPDCI_89"/>
            <w:r w:rsidRPr="004D379C">
              <w:rPr>
                <w:rFonts w:ascii="Arial" w:hAnsi="Arial" w:cs="Arial"/>
                <w:lang w:val="en-US"/>
              </w:rPr>
              <w:t xml:space="preserve">; </w:t>
            </w:r>
            <w:r w:rsidRPr="004D379C">
              <w:rPr>
                <w:rFonts w:ascii="Arial" w:hAnsi="Arial" w:cs="Arial"/>
                <w:u w:val="double"/>
                <w:lang w:val="en-US"/>
              </w:rPr>
              <w:t xml:space="preserve"> </w:t>
            </w:r>
            <w:bookmarkEnd w:id="297"/>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1E9E63C0">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98" w:name="_BPDCD_90"/>
            <w:r w:rsidRPr="004D379C">
              <w:rPr>
                <w:rFonts w:ascii="Arial" w:hAnsi="Arial" w:cs="Arial"/>
                <w:b/>
              </w:rPr>
              <w:t>The Company’s</w:t>
            </w:r>
            <w:r w:rsidRPr="004D379C">
              <w:rPr>
                <w:rFonts w:ascii="Arial" w:hAnsi="Arial" w:cs="Arial"/>
                <w:b/>
                <w:u w:val="double"/>
              </w:rPr>
              <w:t xml:space="preserve"> </w:t>
            </w:r>
            <w:bookmarkEnd w:id="298"/>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99" w:name="_BPDCI_92"/>
            <w:r w:rsidRPr="00F372DF">
              <w:rPr>
                <w:rFonts w:ascii="Arial" w:hAnsi="Arial" w:cs="Arial"/>
              </w:rPr>
              <w:t>;</w:t>
            </w:r>
            <w:bookmarkEnd w:id="299"/>
          </w:p>
        </w:tc>
      </w:tr>
      <w:tr w:rsidR="00226446" w14:paraId="593F2E83" w14:textId="77777777" w:rsidTr="1E9E63C0">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300" w:name="_BPDCI_94"/>
            <w:r w:rsidRPr="00F372DF">
              <w:rPr>
                <w:rFonts w:ascii="Arial" w:hAnsi="Arial" w:cs="Arial"/>
                <w:lang w:val="en-US"/>
              </w:rPr>
              <w:t>;</w:t>
            </w:r>
            <w:bookmarkEnd w:id="300"/>
          </w:p>
        </w:tc>
      </w:tr>
      <w:tr w:rsidR="00226446" w14:paraId="48EDF9CA" w14:textId="77777777" w:rsidTr="1E9E63C0">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301" w:name="_BPDCD_95"/>
            <w:r w:rsidRPr="004D379C">
              <w:rPr>
                <w:rFonts w:ascii="Arial" w:hAnsi="Arial" w:cs="Arial"/>
                <w:b/>
                <w:lang w:val="en-US"/>
              </w:rPr>
              <w:t>The Company</w:t>
            </w:r>
            <w:r w:rsidRPr="004D379C">
              <w:rPr>
                <w:rFonts w:ascii="Arial" w:hAnsi="Arial" w:cs="Arial"/>
                <w:b/>
                <w:u w:val="double"/>
                <w:lang w:val="en-US"/>
              </w:rPr>
              <w:t xml:space="preserve"> </w:t>
            </w:r>
            <w:bookmarkEnd w:id="301"/>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302" w:name="_BPDCI_97"/>
            <w:r w:rsidRPr="00F372DF">
              <w:rPr>
                <w:rFonts w:ascii="Arial" w:hAnsi="Arial" w:cs="Arial"/>
                <w:lang w:val="en-US"/>
              </w:rPr>
              <w:t>;</w:t>
            </w:r>
            <w:bookmarkEnd w:id="302"/>
          </w:p>
        </w:tc>
      </w:tr>
      <w:tr w:rsidR="00226446" w14:paraId="2D9D44D8" w14:textId="77777777" w:rsidTr="1E9E63C0">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303" w:name="_BPDCI_99"/>
            <w:r w:rsidRPr="00F372DF">
              <w:rPr>
                <w:rFonts w:ascii="Arial" w:hAnsi="Arial" w:cs="Arial"/>
                <w:lang w:val="en-US"/>
              </w:rPr>
              <w:t>;</w:t>
            </w:r>
            <w:bookmarkEnd w:id="303"/>
          </w:p>
          <w:p w14:paraId="49F3EB78" w14:textId="77777777" w:rsidR="00226446" w:rsidRPr="004D379C" w:rsidRDefault="00226446" w:rsidP="00226446">
            <w:pPr>
              <w:pStyle w:val="TOC2"/>
              <w:rPr>
                <w:rFonts w:ascii="Arial" w:hAnsi="Arial" w:cs="Arial"/>
              </w:rPr>
            </w:pPr>
          </w:p>
        </w:tc>
      </w:tr>
      <w:tr w:rsidR="00226446" w14:paraId="48FB962C" w14:textId="77777777" w:rsidTr="1E9E63C0">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304" w:name="_BPDCI_101"/>
            <w:r w:rsidRPr="00F372DF">
              <w:rPr>
                <w:rFonts w:ascii="Arial" w:hAnsi="Arial" w:cs="Arial"/>
                <w:lang w:val="en-US"/>
              </w:rPr>
              <w:t>;</w:t>
            </w:r>
            <w:bookmarkEnd w:id="304"/>
          </w:p>
        </w:tc>
      </w:tr>
      <w:tr w:rsidR="00226446" w14:paraId="5732B8FC" w14:textId="77777777" w:rsidTr="1E9E63C0">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1E9E63C0">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305" w:name="_BPDCD_102"/>
            <w:r w:rsidRPr="00F372DF">
              <w:rPr>
                <w:rFonts w:ascii="Arial" w:hAnsi="Arial" w:cs="Arial"/>
              </w:rPr>
              <w:t>a</w:t>
            </w:r>
            <w:bookmarkEnd w:id="305"/>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1E9E63C0">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1E9E63C0">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1E9E63C0">
        <w:trPr>
          <w:gridAfter w:val="1"/>
          <w:wAfter w:w="29" w:type="dxa"/>
          <w:trHeight w:val="300"/>
          <w:ins w:id="306" w:author="Author"/>
        </w:trPr>
        <w:tc>
          <w:tcPr>
            <w:tcW w:w="2695" w:type="dxa"/>
          </w:tcPr>
          <w:p w14:paraId="3797DFF0" w14:textId="407F675C" w:rsidR="00982EC5" w:rsidRDefault="00982EC5" w:rsidP="00982EC5">
            <w:pPr>
              <w:pStyle w:val="BodyText"/>
              <w:rPr>
                <w:ins w:id="307" w:author="Author"/>
                <w:rFonts w:ascii="Arial" w:hAnsi="Arial" w:cs="Arial"/>
                <w:b/>
                <w:bCs/>
              </w:rPr>
            </w:pPr>
            <w:ins w:id="308"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309" w:author="Author"/>
                <w:rFonts w:ascii="Arial" w:hAnsi="Arial" w:cs="Arial"/>
              </w:rPr>
            </w:pPr>
            <w:ins w:id="310"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1E9E63C0">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1E9E63C0">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1E9E63C0">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1E9E63C0">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1E9E63C0">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1E9E63C0">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1E9E63C0">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1E9E63C0">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1E9E63C0">
        <w:trPr>
          <w:gridAfter w:val="1"/>
          <w:wAfter w:w="29" w:type="dxa"/>
          <w:trHeight w:val="300"/>
          <w:ins w:id="311" w:author="Author"/>
        </w:trPr>
        <w:tc>
          <w:tcPr>
            <w:tcW w:w="2695" w:type="dxa"/>
          </w:tcPr>
          <w:p w14:paraId="4D8D5A8D" w14:textId="232AB18A" w:rsidR="00054EB0" w:rsidRDefault="00054EB0" w:rsidP="00054EB0">
            <w:pPr>
              <w:pStyle w:val="BodyText"/>
              <w:rPr>
                <w:ins w:id="312" w:author="Author"/>
                <w:rFonts w:ascii="Arial" w:hAnsi="Arial" w:cs="Arial"/>
                <w:b/>
                <w:bCs/>
              </w:rPr>
            </w:pPr>
            <w:ins w:id="313"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314" w:author="Author"/>
                <w:del w:id="315" w:author="Author"/>
                <w:rFonts w:ascii="Arial" w:hAnsi="Arial" w:cs="Arial"/>
                <w:b/>
                <w:bCs/>
                <w:szCs w:val="22"/>
              </w:rPr>
            </w:pPr>
            <w:ins w:id="316"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317" w:author="Author"/>
              </w:rPr>
            </w:pPr>
          </w:p>
        </w:tc>
      </w:tr>
      <w:tr w:rsidR="00054EB0" w14:paraId="0C96332B" w14:textId="77777777" w:rsidTr="1E9E63C0">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1E9E63C0">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1E9E63C0">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1E9E63C0">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1E9E63C0">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1E9E63C0">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1E9E63C0">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1E9E63C0">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1E9E63C0">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1E9E63C0">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1E9E63C0">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1E9E63C0">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1E9E63C0">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1E9E63C0">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1E9E63C0">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1E9E63C0">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1E9E63C0">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1E9E63C0">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1E9E63C0">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1E9E63C0">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1E9E63C0">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1E9E63C0">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1E9E63C0">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1E9E63C0">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1E9E63C0">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1E9E63C0">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318" w:name="_BPDCD_103"/>
            <w:r>
              <w:rPr>
                <w:rFonts w:ascii="Arial" w:hAnsi="Arial" w:cs="Arial"/>
                <w:color w:val="0000FF"/>
                <w:u w:val="double"/>
              </w:rPr>
              <w:t>;</w:t>
            </w:r>
            <w:bookmarkEnd w:id="318"/>
          </w:p>
        </w:tc>
      </w:tr>
      <w:tr w:rsidR="00054EB0" w14:paraId="0FDF7EDD" w14:textId="77777777" w:rsidTr="1E9E63C0">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1E9E63C0">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1E9E63C0">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1E9E63C0">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1E9E63C0">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1E9E63C0">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1E9E63C0">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1E9E63C0">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1E9E63C0">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1E9E63C0">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1E9E63C0">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1E9E63C0">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1E9E63C0">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1E9E63C0">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1E9E63C0">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1E9E63C0">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1E9E63C0">
        <w:trPr>
          <w:gridAfter w:val="1"/>
          <w:wAfter w:w="29" w:type="dxa"/>
          <w:trHeight w:val="300"/>
          <w:ins w:id="319" w:author="Author"/>
        </w:trPr>
        <w:tc>
          <w:tcPr>
            <w:tcW w:w="2695" w:type="dxa"/>
          </w:tcPr>
          <w:p w14:paraId="1A3E22F8" w14:textId="277CD752" w:rsidR="00231069" w:rsidRDefault="00231069" w:rsidP="00231069">
            <w:pPr>
              <w:pStyle w:val="BodyText"/>
              <w:rPr>
                <w:ins w:id="320" w:author="Author"/>
                <w:rFonts w:ascii="Arial" w:hAnsi="Arial" w:cs="Arial"/>
                <w:b/>
                <w:bCs/>
              </w:rPr>
            </w:pPr>
            <w:ins w:id="321" w:author="Author">
              <w:r w:rsidRPr="00F35A74">
                <w:rPr>
                  <w:rFonts w:ascii="Arial" w:hAnsi="Arial" w:cs="Arial"/>
                  <w:b/>
                  <w:bCs/>
                  <w:szCs w:val="22"/>
                </w:rPr>
                <w:t>“Multi-Purpose Interconnector”</w:t>
              </w:r>
            </w:ins>
          </w:p>
        </w:tc>
        <w:tc>
          <w:tcPr>
            <w:tcW w:w="7625" w:type="dxa"/>
          </w:tcPr>
          <w:p w14:paraId="5CD03B9D" w14:textId="24E69617" w:rsidR="00231069" w:rsidRDefault="00231069" w:rsidP="00231069">
            <w:pPr>
              <w:pStyle w:val="BodyText"/>
              <w:jc w:val="both"/>
              <w:rPr>
                <w:ins w:id="322" w:author="Author"/>
                <w:rFonts w:ascii="Arial" w:hAnsi="Arial" w:cs="Arial"/>
              </w:rPr>
            </w:pPr>
            <w:ins w:id="323" w:author="Author">
              <w:r w:rsidRPr="00F35A74">
                <w:rPr>
                  <w:rFonts w:ascii="Arial" w:hAnsi="Arial" w:cs="Arial"/>
                  <w:szCs w:val="22"/>
                </w:rPr>
                <w:t>as defined in the Energy Act 2023;</w:t>
              </w:r>
            </w:ins>
          </w:p>
        </w:tc>
      </w:tr>
      <w:tr w:rsidR="00231069" w14:paraId="1B5EB31B" w14:textId="77777777" w:rsidTr="1E9E63C0">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1E9E63C0">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1E9E63C0">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1E9E63C0">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1E9E63C0">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1E9E63C0">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1E9E63C0">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1E9E63C0">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1E9E63C0">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24" w:name="_BPDCI_105"/>
            <w:r w:rsidRPr="00416BDE">
              <w:rPr>
                <w:rFonts w:ascii="Arial" w:hAnsi="Arial" w:cs="Arial"/>
              </w:rPr>
              <w:t xml:space="preserve">Section 3, </w:t>
            </w:r>
            <w:bookmarkEnd w:id="324"/>
            <w:r w:rsidRPr="00416BDE">
              <w:rPr>
                <w:rFonts w:ascii="Arial" w:hAnsi="Arial" w:cs="Arial"/>
              </w:rPr>
              <w:t>Appendix 2</w:t>
            </w:r>
            <w:bookmarkStart w:id="325" w:name="_BPDCD_106"/>
            <w:r w:rsidRPr="00416BDE">
              <w:rPr>
                <w:rFonts w:ascii="Arial" w:hAnsi="Arial" w:cs="Arial"/>
              </w:rPr>
              <w:t>;</w:t>
            </w:r>
            <w:bookmarkEnd w:id="325"/>
          </w:p>
        </w:tc>
      </w:tr>
      <w:tr w:rsidR="00231069" w14:paraId="6E18E54D" w14:textId="77777777" w:rsidTr="1E9E63C0">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26" w:name="_BPDCD_107"/>
            <w:r w:rsidRPr="00416BDE">
              <w:rPr>
                <w:rFonts w:ascii="Arial" w:hAnsi="Arial" w:cs="Arial"/>
              </w:rPr>
              <w:t>;</w:t>
            </w:r>
            <w:bookmarkEnd w:id="326"/>
          </w:p>
        </w:tc>
      </w:tr>
      <w:tr w:rsidR="00231069" w14:paraId="1591F941" w14:textId="77777777" w:rsidTr="1E9E63C0">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327" w:name="_BPDCD_108"/>
            <w:r w:rsidRPr="00416BDE">
              <w:rPr>
                <w:rFonts w:ascii="Arial" w:hAnsi="Arial" w:cs="Arial"/>
              </w:rPr>
              <w:t>;</w:t>
            </w:r>
            <w:bookmarkEnd w:id="327"/>
          </w:p>
        </w:tc>
      </w:tr>
      <w:tr w:rsidR="00231069" w14:paraId="227144D9" w14:textId="77777777" w:rsidTr="1E9E63C0">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28" w:name="_BPDCD_109"/>
            <w:r w:rsidRPr="00416BDE">
              <w:rPr>
                <w:rFonts w:ascii="Arial" w:hAnsi="Arial" w:cs="Arial"/>
              </w:rPr>
              <w:t>;</w:t>
            </w:r>
            <w:bookmarkEnd w:id="328"/>
          </w:p>
        </w:tc>
      </w:tr>
      <w:tr w:rsidR="00231069" w14:paraId="3A82ED76" w14:textId="77777777" w:rsidTr="1E9E63C0">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1E9E63C0">
        <w:trPr>
          <w:gridAfter w:val="1"/>
          <w:wAfter w:w="29" w:type="dxa"/>
          <w:trHeight w:val="300"/>
          <w:del w:id="329" w:author="Author"/>
        </w:trPr>
        <w:tc>
          <w:tcPr>
            <w:tcW w:w="2695" w:type="dxa"/>
          </w:tcPr>
          <w:p w14:paraId="4BDCA5AD" w14:textId="436D87FB" w:rsidR="00231069" w:rsidRPr="000D40DF" w:rsidDel="00BF2072" w:rsidRDefault="00231069" w:rsidP="00231069">
            <w:pPr>
              <w:pStyle w:val="BodyText"/>
              <w:rPr>
                <w:del w:id="330" w:author="Author"/>
                <w:rFonts w:ascii="Arial" w:hAnsi="Arial" w:cs="Arial"/>
                <w:b/>
                <w:bCs/>
              </w:rPr>
            </w:pPr>
            <w:del w:id="331"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332" w:author="Author"/>
                <w:rFonts w:ascii="Arial" w:hAnsi="Arial" w:cs="Arial"/>
                <w:color w:val="000000"/>
                <w:lang w:eastAsia="en-GB"/>
              </w:rPr>
            </w:pPr>
            <w:del w:id="333"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334" w:author="Author"/>
                <w:rFonts w:ascii="Arial" w:eastAsia="Times New Roman" w:hAnsi="Arial" w:cs="Arial"/>
                <w:color w:val="000000"/>
                <w:lang w:eastAsia="en-GB"/>
              </w:rPr>
            </w:pPr>
            <w:del w:id="335"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336" w:author="Author"/>
                <w:rFonts w:ascii="Arial" w:eastAsia="Times New Roman" w:hAnsi="Arial" w:cs="Arial"/>
                <w:color w:val="000000"/>
                <w:lang w:eastAsia="en-GB"/>
              </w:rPr>
            </w:pPr>
            <w:del w:id="337"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338"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339" w:author="Author"/>
                <w:rFonts w:ascii="Arial" w:hAnsi="Arial" w:cs="Arial"/>
              </w:rPr>
            </w:pPr>
            <w:del w:id="340"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1E9E63C0">
        <w:trPr>
          <w:gridAfter w:val="1"/>
          <w:wAfter w:w="29" w:type="dxa"/>
          <w:trHeight w:val="300"/>
          <w:del w:id="341" w:author="Author"/>
        </w:trPr>
        <w:tc>
          <w:tcPr>
            <w:tcW w:w="2695" w:type="dxa"/>
          </w:tcPr>
          <w:p w14:paraId="17F0C7EB" w14:textId="3CB8001A" w:rsidR="00231069" w:rsidDel="00BF2072" w:rsidRDefault="00231069" w:rsidP="00231069">
            <w:pPr>
              <w:pStyle w:val="BodyText"/>
              <w:rPr>
                <w:del w:id="342" w:author="Author"/>
                <w:rFonts w:ascii="Arial" w:hAnsi="Arial" w:cs="Arial"/>
                <w:b/>
                <w:bCs/>
              </w:rPr>
            </w:pPr>
            <w:del w:id="343" w:author="Author">
              <w:r w:rsidDel="00BF2072">
                <w:rPr>
                  <w:rFonts w:ascii="Arial" w:hAnsi="Arial" w:cs="Arial"/>
                  <w:b/>
                  <w:bCs/>
                </w:rPr>
                <w:delText>"Non- Performing Party"</w:delText>
              </w:r>
            </w:del>
          </w:p>
        </w:tc>
        <w:tc>
          <w:tcPr>
            <w:tcW w:w="7625" w:type="dxa"/>
          </w:tcPr>
          <w:p w14:paraId="0B32485C" w14:textId="48B288A6" w:rsidR="00231069" w:rsidDel="00BF2072" w:rsidRDefault="00231069" w:rsidP="00231069">
            <w:pPr>
              <w:pStyle w:val="BodyText"/>
              <w:jc w:val="both"/>
              <w:rPr>
                <w:del w:id="344" w:author="Author"/>
                <w:rFonts w:ascii="Arial" w:hAnsi="Arial" w:cs="Arial"/>
              </w:rPr>
            </w:pPr>
            <w:del w:id="345" w:author="Author">
              <w:r w:rsidDel="00BF2072">
                <w:rPr>
                  <w:rFonts w:ascii="Arial" w:hAnsi="Arial" w:cs="Arial"/>
                </w:rPr>
                <w:delText xml:space="preserve">as defined in Paragraph 6.19; </w:delText>
              </w:r>
            </w:del>
          </w:p>
        </w:tc>
      </w:tr>
      <w:tr w:rsidR="00231069" w14:paraId="5CCC6000" w14:textId="77777777" w:rsidTr="1E9E63C0">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1E9E63C0">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1E9E63C0">
        <w:trPr>
          <w:gridAfter w:val="1"/>
          <w:wAfter w:w="29" w:type="dxa"/>
          <w:trHeight w:val="3109"/>
          <w:ins w:id="346" w:author="Author"/>
        </w:trPr>
        <w:tc>
          <w:tcPr>
            <w:tcW w:w="2695" w:type="dxa"/>
          </w:tcPr>
          <w:p w14:paraId="59DF3D4F" w14:textId="77777777" w:rsidR="0A4FB333" w:rsidRDefault="0A4FB333" w:rsidP="2E5E0775">
            <w:pPr>
              <w:pStyle w:val="BodyText"/>
              <w:rPr>
                <w:ins w:id="347" w:author="Author"/>
                <w:del w:id="348" w:author="Author"/>
                <w:rFonts w:ascii="Arial" w:hAnsi="Arial" w:cs="Arial"/>
                <w:b/>
                <w:bCs/>
              </w:rPr>
            </w:pPr>
            <w:ins w:id="349"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50" w:author="Author"/>
                <w:rFonts w:ascii="Arial" w:hAnsi="Arial" w:cs="Arial"/>
                <w:color w:val="000000" w:themeColor="text1"/>
                <w:lang w:eastAsia="en-GB"/>
              </w:rPr>
            </w:pPr>
            <w:ins w:id="351"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52" w:author="Author"/>
                <w:rFonts w:ascii="Arial" w:eastAsia="Times New Roman" w:hAnsi="Arial" w:cs="Arial"/>
                <w:color w:val="000000" w:themeColor="text1"/>
                <w:lang w:eastAsia="en-GB"/>
              </w:rPr>
            </w:pPr>
            <w:ins w:id="353"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54" w:author="Author"/>
                <w:rFonts w:ascii="Arial" w:eastAsia="Times New Roman" w:hAnsi="Arial" w:cs="Arial"/>
                <w:color w:val="000000" w:themeColor="text1"/>
                <w:lang w:eastAsia="en-GB"/>
              </w:rPr>
            </w:pPr>
            <w:ins w:id="355"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56"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57"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1E9E63C0">
        <w:trPr>
          <w:gridAfter w:val="1"/>
          <w:wAfter w:w="29" w:type="dxa"/>
          <w:trHeight w:val="1003"/>
          <w:ins w:id="358" w:author="Author"/>
        </w:trPr>
        <w:tc>
          <w:tcPr>
            <w:tcW w:w="2695" w:type="dxa"/>
          </w:tcPr>
          <w:p w14:paraId="7A865D09" w14:textId="29E6BE1B" w:rsidR="00BF2072" w:rsidRPr="2E5E0775" w:rsidRDefault="00BF2072" w:rsidP="2E5E0775">
            <w:pPr>
              <w:pStyle w:val="BodyText"/>
              <w:rPr>
                <w:ins w:id="359" w:author="Author"/>
                <w:rFonts w:ascii="Arial" w:hAnsi="Arial" w:cs="Arial"/>
                <w:b/>
                <w:bCs/>
                <w:color w:val="000000" w:themeColor="text1"/>
                <w:lang w:eastAsia="en-GB"/>
              </w:rPr>
            </w:pPr>
            <w:ins w:id="360" w:author="Author">
              <w:r>
                <w:rPr>
                  <w:rFonts w:ascii="Arial" w:hAnsi="Arial" w:cs="Arial"/>
                  <w:b/>
                  <w:bCs/>
                </w:rPr>
                <w:t>"Non- Performing Party"</w:t>
              </w:r>
            </w:ins>
          </w:p>
        </w:tc>
        <w:tc>
          <w:tcPr>
            <w:tcW w:w="7625" w:type="dxa"/>
          </w:tcPr>
          <w:p w14:paraId="0FAC1B35" w14:textId="01DE1E80" w:rsidR="00BF2072" w:rsidRPr="2E5E0775" w:rsidRDefault="00BF2072" w:rsidP="2E5E0775">
            <w:pPr>
              <w:spacing w:line="235" w:lineRule="atLeast"/>
              <w:rPr>
                <w:ins w:id="361" w:author="Author"/>
                <w:rFonts w:ascii="Arial" w:hAnsi="Arial" w:cs="Arial"/>
                <w:color w:val="000000" w:themeColor="text1"/>
                <w:lang w:eastAsia="en-GB"/>
              </w:rPr>
            </w:pPr>
            <w:ins w:id="362" w:author="Author">
              <w:r>
                <w:rPr>
                  <w:rFonts w:ascii="Arial" w:hAnsi="Arial" w:cs="Arial"/>
                </w:rPr>
                <w:t xml:space="preserve">as defined in Paragraph 6.19; </w:t>
              </w:r>
            </w:ins>
          </w:p>
        </w:tc>
      </w:tr>
      <w:tr w:rsidR="00231069" w14:paraId="0ED45F83" w14:textId="77777777" w:rsidTr="1E9E63C0">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1E9E63C0">
        <w:trPr>
          <w:gridAfter w:val="1"/>
          <w:wAfter w:w="29" w:type="dxa"/>
          <w:trHeight w:val="300"/>
          <w:ins w:id="363" w:author="Author"/>
        </w:trPr>
        <w:tc>
          <w:tcPr>
            <w:tcW w:w="2695" w:type="dxa"/>
          </w:tcPr>
          <w:p w14:paraId="3DDDC9CE" w14:textId="6F74A2A8" w:rsidR="00DA6B82" w:rsidRDefault="00DA6B82" w:rsidP="00DA6B82">
            <w:pPr>
              <w:pStyle w:val="BodyText"/>
              <w:rPr>
                <w:ins w:id="364" w:author="Author"/>
                <w:rFonts w:ascii="Arial" w:hAnsi="Arial" w:cs="Arial"/>
                <w:b/>
                <w:bCs/>
              </w:rPr>
            </w:pPr>
            <w:ins w:id="365"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66" w:author="Author"/>
                <w:rFonts w:ascii="Arial" w:hAnsi="Arial" w:cs="Arial"/>
              </w:rPr>
            </w:pPr>
            <w:ins w:id="367"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1E9E63C0">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1E9E63C0">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1E9E63C0">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68" w:name="_BPDCI_110"/>
            <w:r w:rsidRPr="00416BDE">
              <w:rPr>
                <w:rFonts w:ascii="Arial" w:hAnsi="Arial" w:cs="Arial"/>
                <w:b/>
                <w:bCs/>
              </w:rPr>
              <w:t>"Notification Date"</w:t>
            </w:r>
            <w:bookmarkEnd w:id="368"/>
          </w:p>
        </w:tc>
        <w:tc>
          <w:tcPr>
            <w:tcW w:w="7625" w:type="dxa"/>
          </w:tcPr>
          <w:p w14:paraId="70F5166A" w14:textId="77777777" w:rsidR="00DA6B82" w:rsidRPr="00416BDE" w:rsidRDefault="00DA6B82" w:rsidP="00DA6B82">
            <w:pPr>
              <w:pStyle w:val="BodyText"/>
              <w:jc w:val="both"/>
              <w:rPr>
                <w:rFonts w:ascii="Arial" w:hAnsi="Arial" w:cs="Arial"/>
              </w:rPr>
            </w:pPr>
            <w:bookmarkStart w:id="369"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69"/>
          </w:p>
        </w:tc>
      </w:tr>
      <w:tr w:rsidR="00DA6B82" w14:paraId="103B6615" w14:textId="77777777" w:rsidTr="1E9E63C0">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70" w:name="_BPDCD_113"/>
          </w:p>
        </w:tc>
        <w:bookmarkEnd w:id="370"/>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1E9E63C0">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71" w:name="_BPDCI_115"/>
            <w:r w:rsidRPr="0019675B">
              <w:rPr>
                <w:rFonts w:ascii="Arial" w:hAnsi="Arial" w:cs="Arial"/>
                <w:b/>
                <w:bCs/>
              </w:rPr>
              <w:t>"Notification of Circuit Restriction"</w:t>
            </w:r>
            <w:bookmarkEnd w:id="371"/>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72"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72"/>
          </w:p>
        </w:tc>
      </w:tr>
      <w:tr w:rsidR="00DA6B82" w14:paraId="090856BC" w14:textId="77777777" w:rsidTr="1E9E63C0">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1E9E63C0">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73" w:name="_BPDCI_117"/>
            <w:r w:rsidRPr="0019675B">
              <w:rPr>
                <w:rFonts w:ascii="Arial" w:hAnsi="Arial" w:cs="Arial"/>
                <w:b/>
                <w:bCs/>
              </w:rPr>
              <w:t>"Notification of Restrictions on Availability"</w:t>
            </w:r>
            <w:bookmarkEnd w:id="373"/>
          </w:p>
        </w:tc>
        <w:tc>
          <w:tcPr>
            <w:tcW w:w="7625" w:type="dxa"/>
          </w:tcPr>
          <w:p w14:paraId="756BAC7A" w14:textId="77777777" w:rsidR="00DA6B82" w:rsidRPr="0019675B" w:rsidRDefault="00DA6B82" w:rsidP="00DA6B82">
            <w:pPr>
              <w:pStyle w:val="BodyText"/>
              <w:jc w:val="both"/>
              <w:rPr>
                <w:rFonts w:ascii="Arial" w:hAnsi="Arial" w:cs="Arial"/>
              </w:rPr>
            </w:pPr>
            <w:bookmarkStart w:id="374"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74"/>
          </w:p>
        </w:tc>
      </w:tr>
      <w:tr w:rsidR="00DA6B82" w14:paraId="49C4224D" w14:textId="77777777" w:rsidTr="1E9E63C0">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1E9E63C0">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1E9E63C0">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1E9E63C0">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1E9E63C0">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1E9E63C0">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1E9E63C0">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1E9E63C0">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1E9E63C0">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1E9E63C0">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1E9E63C0">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1E9E63C0">
        <w:tblPrEx>
          <w:tblCellMar>
            <w:left w:w="108" w:type="dxa"/>
            <w:right w:w="108" w:type="dxa"/>
          </w:tblCellMar>
        </w:tblPrEx>
        <w:trPr>
          <w:gridAfter w:val="1"/>
          <w:wAfter w:w="29" w:type="dxa"/>
          <w:trHeight w:val="300"/>
          <w:ins w:id="375" w:author="Author"/>
        </w:trPr>
        <w:tc>
          <w:tcPr>
            <w:tcW w:w="2695" w:type="dxa"/>
          </w:tcPr>
          <w:p w14:paraId="367DE904" w14:textId="5900A223" w:rsidR="00EC276E" w:rsidRDefault="00EC276E" w:rsidP="00EC276E">
            <w:pPr>
              <w:pStyle w:val="BodyText"/>
              <w:spacing w:before="120"/>
              <w:rPr>
                <w:ins w:id="376" w:author="Author"/>
                <w:rFonts w:ascii="Arial" w:hAnsi="Arial" w:cs="Arial"/>
                <w:b/>
                <w:bCs/>
              </w:rPr>
            </w:pPr>
            <w:ins w:id="377"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78" w:author="Author"/>
                <w:rFonts w:ascii="Arial" w:hAnsi="Arial" w:cs="Arial"/>
                <w:szCs w:val="22"/>
              </w:rPr>
            </w:pPr>
            <w:ins w:id="379"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80" w:author="Author"/>
                <w:rFonts w:ascii="Arial" w:hAnsi="Arial" w:cs="Arial"/>
              </w:rPr>
            </w:pPr>
          </w:p>
        </w:tc>
      </w:tr>
      <w:tr w:rsidR="00EC276E" w14:paraId="2FCF8F9B" w14:textId="77777777" w:rsidTr="1E9E63C0">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1E9E63C0">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1E9E63C0">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1E9E63C0">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1E9E63C0">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81"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81"/>
          </w:p>
          <w:p w14:paraId="4523A286" w14:textId="77777777" w:rsidR="00EC276E" w:rsidRDefault="00EC276E" w:rsidP="00EC276E">
            <w:pPr>
              <w:pStyle w:val="BodyText"/>
              <w:jc w:val="both"/>
              <w:rPr>
                <w:rFonts w:ascii="Arial" w:hAnsi="Arial" w:cs="Arial"/>
              </w:rPr>
            </w:pPr>
          </w:p>
        </w:tc>
      </w:tr>
      <w:tr w:rsidR="00EC276E" w14:paraId="07D8066C" w14:textId="77777777" w:rsidTr="1E9E63C0">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1E9E63C0">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1E9E63C0">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1E9E63C0">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1E9E63C0">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1E9E63C0">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1E9E63C0">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1E9E63C0">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1E9E63C0">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1E9E63C0">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1E9E63C0">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1E9E63C0">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1E9E63C0">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82" w:name="_BPDCI_125"/>
            <w:r w:rsidRPr="002C7E03">
              <w:rPr>
                <w:rFonts w:ascii="Arial" w:hAnsi="Arial" w:cs="Arial"/>
                <w:szCs w:val="22"/>
              </w:rPr>
              <w:t>;</w:t>
            </w:r>
            <w:bookmarkEnd w:id="382"/>
          </w:p>
          <w:p w14:paraId="055A7E4B" w14:textId="77777777" w:rsidR="00EC276E" w:rsidRDefault="00EC276E" w:rsidP="00EC276E">
            <w:pPr>
              <w:rPr>
                <w:rFonts w:ascii="Arial" w:hAnsi="Arial"/>
              </w:rPr>
            </w:pPr>
          </w:p>
        </w:tc>
      </w:tr>
      <w:tr w:rsidR="00EC276E" w14:paraId="1F51A497" w14:textId="77777777" w:rsidTr="1E9E63C0">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1E9E63C0">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83" w:name="_BPDCD_126"/>
            <w:r w:rsidRPr="002C7E03">
              <w:rPr>
                <w:rFonts w:ascii="Arial" w:hAnsi="Arial" w:cs="Arial"/>
                <w:szCs w:val="22"/>
              </w:rPr>
              <w:t>;</w:t>
            </w:r>
            <w:bookmarkEnd w:id="383"/>
          </w:p>
        </w:tc>
      </w:tr>
      <w:tr w:rsidR="00EC276E" w14:paraId="0D065011" w14:textId="77777777" w:rsidTr="1E9E63C0">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1E9E63C0">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1E9E63C0">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1E9E63C0">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1E9E63C0">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1E9E63C0">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1E9E63C0">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1E9E63C0">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1E9E63C0">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1E9E63C0">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1E9E63C0">
        <w:trPr>
          <w:gridAfter w:val="1"/>
          <w:wAfter w:w="29" w:type="dxa"/>
          <w:trHeight w:val="300"/>
          <w:ins w:id="384" w:author="Author"/>
        </w:trPr>
        <w:tc>
          <w:tcPr>
            <w:tcW w:w="2695" w:type="dxa"/>
          </w:tcPr>
          <w:p w14:paraId="44874062" w14:textId="793D1E32" w:rsidR="001E5097" w:rsidRDefault="001E5097" w:rsidP="001E5097">
            <w:pPr>
              <w:pStyle w:val="BodyText"/>
              <w:rPr>
                <w:ins w:id="385" w:author="Author"/>
                <w:rFonts w:ascii="Arial" w:hAnsi="Arial" w:cs="Arial"/>
                <w:b/>
                <w:bCs/>
              </w:rPr>
            </w:pPr>
            <w:ins w:id="386"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87" w:author="Author"/>
                <w:del w:id="388" w:author="Author"/>
                <w:rFonts w:ascii="Arial" w:hAnsi="Arial" w:cs="Arial"/>
              </w:rPr>
            </w:pPr>
            <w:ins w:id="389"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90" w:author="Author"/>
                <w:rFonts w:ascii="Arial" w:hAnsi="Arial" w:cs="Arial"/>
              </w:rPr>
            </w:pPr>
          </w:p>
        </w:tc>
      </w:tr>
      <w:tr w:rsidR="00D60210" w14:paraId="5F11E46A" w14:textId="77777777" w:rsidTr="1E9E63C0">
        <w:trPr>
          <w:gridAfter w:val="1"/>
          <w:wAfter w:w="29" w:type="dxa"/>
          <w:trHeight w:val="300"/>
          <w:ins w:id="391" w:author="Author"/>
        </w:trPr>
        <w:tc>
          <w:tcPr>
            <w:tcW w:w="2695" w:type="dxa"/>
          </w:tcPr>
          <w:p w14:paraId="4850F909" w14:textId="420AE628" w:rsidR="00D60210" w:rsidRPr="00F35A74" w:rsidRDefault="00BE4CBD" w:rsidP="001E5097">
            <w:pPr>
              <w:pStyle w:val="BodyText"/>
              <w:rPr>
                <w:ins w:id="392" w:author="Author"/>
                <w:rFonts w:ascii="Arial" w:hAnsi="Arial" w:cs="Arial"/>
                <w:b/>
                <w:bCs/>
                <w:szCs w:val="22"/>
              </w:rPr>
            </w:pPr>
            <w:ins w:id="393"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94"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95" w:author="Author"/>
                <w:rFonts w:ascii="Arial" w:hAnsi="Arial" w:cs="Arial"/>
              </w:rPr>
            </w:pPr>
          </w:p>
        </w:tc>
      </w:tr>
      <w:tr w:rsidR="001E5097" w14:paraId="49CEB934" w14:textId="77777777" w:rsidTr="1E9E63C0">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1E9E63C0">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1E9E63C0">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1E9E63C0">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1E9E63C0">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1E9E63C0">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1E9E63C0">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1E9E63C0">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1E9E63C0">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1E9E63C0">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1E9E63C0">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1E9E63C0">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9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96"/>
          </w:p>
        </w:tc>
      </w:tr>
      <w:tr w:rsidR="001E5097" w14:paraId="43F4117D" w14:textId="77777777" w:rsidTr="1E9E63C0">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1E9E63C0">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97" w:name="_BPDCD_127"/>
            <w:r w:rsidRPr="00BA5C7B">
              <w:rPr>
                <w:rFonts w:ascii="Arial" w:hAnsi="Arial" w:cs="Arial"/>
                <w:szCs w:val="22"/>
              </w:rPr>
              <w:t xml:space="preserve">shall </w:t>
            </w:r>
            <w:bookmarkEnd w:id="39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1E9E63C0">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1E9E63C0">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1E9E63C0">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1E9E63C0">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1E9E63C0">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1E9E63C0">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1E9E63C0">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1E9E63C0">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1E9E63C0">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1E9E63C0">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1E9E63C0">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98" w:name="_BPDCD_128"/>
            <w:r w:rsidRPr="00BA5C7B">
              <w:rPr>
                <w:rFonts w:ascii="Arial" w:hAnsi="Arial" w:cs="Arial"/>
                <w:b/>
                <w:bCs/>
                <w:szCs w:val="22"/>
              </w:rPr>
              <w:t>The Company</w:t>
            </w:r>
            <w:r w:rsidRPr="00BA5C7B">
              <w:rPr>
                <w:rFonts w:ascii="Arial" w:hAnsi="Arial" w:cs="Arial"/>
                <w:szCs w:val="22"/>
              </w:rPr>
              <w:t xml:space="preserve"> </w:t>
            </w:r>
            <w:bookmarkEnd w:id="39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1E9E63C0">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1E9E63C0">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1E9E63C0">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1E9E63C0">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1E9E63C0">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1E9E63C0">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1E9E63C0">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1E9E63C0">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1E9E63C0">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1E9E63C0">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1E9E63C0">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1E9E63C0">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1E9E63C0">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99" w:name="_BPDCD_131"/>
            <w:r w:rsidRPr="0019675B">
              <w:rPr>
                <w:rFonts w:ascii="Arial" w:hAnsi="Arial" w:cs="Arial"/>
              </w:rPr>
              <w:t>;</w:t>
            </w:r>
            <w:bookmarkEnd w:id="399"/>
          </w:p>
        </w:tc>
      </w:tr>
      <w:tr w:rsidR="001E5097" w14:paraId="490AC4A6" w14:textId="77777777" w:rsidTr="1E9E63C0">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1E9E63C0">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1E9E63C0">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1E9E63C0">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400" w:name="_BPDCI_132"/>
            <w:r w:rsidRPr="0019675B">
              <w:rPr>
                <w:rFonts w:ascii="Arial" w:hAnsi="Arial" w:cs="Arial"/>
                <w:b/>
                <w:bCs/>
              </w:rPr>
              <w:t>"Primary Response"</w:t>
            </w:r>
            <w:bookmarkEnd w:id="400"/>
          </w:p>
        </w:tc>
        <w:tc>
          <w:tcPr>
            <w:tcW w:w="7625" w:type="dxa"/>
          </w:tcPr>
          <w:p w14:paraId="7B60F230" w14:textId="77777777" w:rsidR="001E5097" w:rsidRPr="0019675B" w:rsidRDefault="001E5097" w:rsidP="001E5097">
            <w:pPr>
              <w:pStyle w:val="BodyText"/>
              <w:jc w:val="both"/>
              <w:rPr>
                <w:rFonts w:ascii="Arial" w:hAnsi="Arial" w:cs="Arial"/>
              </w:rPr>
            </w:pPr>
            <w:bookmarkStart w:id="40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401"/>
          </w:p>
        </w:tc>
      </w:tr>
      <w:tr w:rsidR="001E5097" w14:paraId="4006B906" w14:textId="77777777" w:rsidTr="1E9E63C0">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1E9E63C0">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1E9E63C0">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1E9E63C0">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22B42B39" w14:textId="77777777" w:rsidTr="1E9E63C0">
        <w:trPr>
          <w:gridAfter w:val="1"/>
          <w:wAfter w:w="29" w:type="dxa"/>
          <w:trHeight w:val="300"/>
          <w:ins w:id="402" w:author="Author"/>
        </w:trPr>
        <w:tc>
          <w:tcPr>
            <w:tcW w:w="2695" w:type="dxa"/>
          </w:tcPr>
          <w:p w14:paraId="12D32ABF" w14:textId="64444D72" w:rsidR="004578C0" w:rsidRDefault="004578C0" w:rsidP="004578C0">
            <w:pPr>
              <w:spacing w:after="240"/>
              <w:rPr>
                <w:ins w:id="403" w:author="Author"/>
                <w:rFonts w:ascii="Arial" w:hAnsi="Arial" w:cs="Arial"/>
                <w:b/>
                <w:bCs/>
              </w:rPr>
            </w:pPr>
            <w:ins w:id="404" w:author="Author">
              <w:r w:rsidRPr="00F35A74">
                <w:rPr>
                  <w:rFonts w:ascii="Arial" w:hAnsi="Arial" w:cs="Arial"/>
                  <w:b/>
                  <w:bCs/>
                  <w:szCs w:val="22"/>
                </w:rPr>
                <w:t>“Project Designation Methodology”</w:t>
              </w:r>
            </w:ins>
          </w:p>
        </w:tc>
        <w:tc>
          <w:tcPr>
            <w:tcW w:w="7625" w:type="dxa"/>
          </w:tcPr>
          <w:p w14:paraId="7D51B6E5" w14:textId="77777777" w:rsidR="004578C0" w:rsidRDefault="003038BE" w:rsidP="003038BE">
            <w:pPr>
              <w:jc w:val="both"/>
              <w:rPr>
                <w:ins w:id="405" w:author="Author"/>
                <w:rFonts w:ascii="Arial" w:hAnsi="Arial" w:cs="Arial"/>
                <w:szCs w:val="22"/>
              </w:rPr>
            </w:pPr>
            <w:ins w:id="406"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3038BE" w:rsidRPr="003038BE" w:rsidRDefault="003038BE" w:rsidP="003038BE">
            <w:pPr>
              <w:jc w:val="both"/>
              <w:rPr>
                <w:ins w:id="407" w:author="Author"/>
                <w:rFonts w:ascii="Arial" w:hAnsi="Arial" w:cs="Arial"/>
                <w:szCs w:val="22"/>
              </w:rPr>
            </w:pPr>
          </w:p>
        </w:tc>
      </w:tr>
      <w:tr w:rsidR="004578C0" w14:paraId="1B10C844" w14:textId="77777777" w:rsidTr="1E9E63C0">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1E9E63C0">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1E9E63C0">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1E9E63C0">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1E9E63C0">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1E9E63C0">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1E9E63C0">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1E9E63C0">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1E9E63C0">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1E9E63C0">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1E9E63C0">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408" w:name="_DV_C3"/>
            <w:r>
              <w:rPr>
                <w:rFonts w:ascii="Arial" w:hAnsi="Arial" w:cs="Arial"/>
              </w:rPr>
              <w:t>:</w:t>
            </w:r>
            <w:bookmarkEnd w:id="408"/>
          </w:p>
          <w:p w14:paraId="4B6627C8" w14:textId="77777777" w:rsidR="004578C0" w:rsidRDefault="004578C0" w:rsidP="004578C0">
            <w:pPr>
              <w:pStyle w:val="BodyText"/>
              <w:ind w:left="741" w:hanging="709"/>
              <w:jc w:val="both"/>
              <w:rPr>
                <w:rFonts w:ascii="Arial" w:hAnsi="Arial" w:cs="Arial"/>
              </w:rPr>
            </w:pPr>
            <w:bookmarkStart w:id="409" w:name="_DV_C4"/>
            <w:r>
              <w:rPr>
                <w:rStyle w:val="DeltaViewInsertion"/>
                <w:rFonts w:ascii="Arial" w:hAnsi="Arial" w:cs="Arial"/>
                <w:color w:val="auto"/>
                <w:u w:val="none"/>
              </w:rPr>
              <w:t>(a)</w:t>
            </w:r>
            <w:r>
              <w:rPr>
                <w:rFonts w:ascii="Arial" w:hAnsi="Arial" w:cs="Arial"/>
              </w:rPr>
              <w:tab/>
            </w:r>
            <w:bookmarkStart w:id="410" w:name="_DV_M3"/>
            <w:bookmarkEnd w:id="409"/>
            <w:bookmarkEnd w:id="410"/>
            <w:r>
              <w:rPr>
                <w:rFonts w:ascii="Arial" w:hAnsi="Arial" w:cs="Arial"/>
              </w:rPr>
              <w:t>a shareholder of the User or any holding company of such shareholder</w:t>
            </w:r>
            <w:bookmarkStart w:id="411" w:name="_DV_C6"/>
            <w:r>
              <w:rPr>
                <w:rFonts w:ascii="Arial" w:hAnsi="Arial" w:cs="Arial"/>
                <w:strike/>
              </w:rPr>
              <w:t xml:space="preserve"> </w:t>
            </w:r>
            <w:r>
              <w:rPr>
                <w:rFonts w:ascii="Arial" w:hAnsi="Arial" w:cs="Arial"/>
              </w:rPr>
              <w:t>or</w:t>
            </w:r>
            <w:bookmarkEnd w:id="411"/>
          </w:p>
          <w:p w14:paraId="29110417" w14:textId="77777777" w:rsidR="004578C0" w:rsidRDefault="004578C0" w:rsidP="004578C0">
            <w:pPr>
              <w:pStyle w:val="BodyText"/>
              <w:ind w:left="741" w:hanging="709"/>
              <w:jc w:val="both"/>
              <w:rPr>
                <w:rFonts w:ascii="Arial" w:hAnsi="Arial" w:cs="Arial"/>
              </w:rPr>
            </w:pPr>
            <w:bookmarkStart w:id="412" w:name="_DV_C7"/>
            <w:r>
              <w:rPr>
                <w:rFonts w:ascii="Arial" w:hAnsi="Arial" w:cs="Arial"/>
              </w:rPr>
              <w:t>(b)</w:t>
            </w:r>
            <w:r>
              <w:rPr>
                <w:rFonts w:ascii="Arial" w:hAnsi="Arial" w:cs="Arial"/>
              </w:rPr>
              <w:tab/>
              <w:t xml:space="preserve">any subsidiary of any such </w:t>
            </w:r>
            <w:bookmarkEnd w:id="412"/>
            <w:r>
              <w:rPr>
                <w:rFonts w:ascii="Arial" w:hAnsi="Arial" w:cs="Arial"/>
              </w:rPr>
              <w:t>holding company</w:t>
            </w:r>
            <w:bookmarkStart w:id="413" w:name="_DV_C8"/>
            <w:r>
              <w:rPr>
                <w:rFonts w:ascii="Arial" w:hAnsi="Arial" w:cs="Arial"/>
              </w:rPr>
              <w:t>, but only where the subsidiary</w:t>
            </w:r>
            <w:bookmarkEnd w:id="413"/>
          </w:p>
          <w:p w14:paraId="0CD6B76E" w14:textId="77777777" w:rsidR="004578C0" w:rsidRDefault="004578C0" w:rsidP="004578C0">
            <w:pPr>
              <w:pStyle w:val="BodyText"/>
              <w:ind w:left="741" w:hanging="709"/>
              <w:jc w:val="both"/>
              <w:rPr>
                <w:rFonts w:ascii="Arial" w:hAnsi="Arial" w:cs="Arial"/>
              </w:rPr>
            </w:pPr>
            <w:bookmarkStart w:id="414"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414"/>
          </w:p>
          <w:p w14:paraId="2447BEF8" w14:textId="77777777" w:rsidR="004578C0" w:rsidRDefault="004578C0" w:rsidP="004578C0">
            <w:pPr>
              <w:pStyle w:val="BodyText"/>
              <w:ind w:left="741" w:hanging="709"/>
              <w:jc w:val="both"/>
              <w:rPr>
                <w:rFonts w:ascii="Arial" w:hAnsi="Arial" w:cs="Arial"/>
              </w:rPr>
            </w:pPr>
            <w:bookmarkStart w:id="415"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415"/>
          </w:p>
          <w:p w14:paraId="6F75F8EC" w14:textId="77777777" w:rsidR="004578C0" w:rsidRDefault="004578C0" w:rsidP="004578C0">
            <w:pPr>
              <w:pStyle w:val="BodyText"/>
              <w:ind w:left="741" w:hanging="709"/>
              <w:jc w:val="both"/>
              <w:rPr>
                <w:rFonts w:ascii="Arial" w:hAnsi="Arial" w:cs="Arial"/>
              </w:rPr>
            </w:pPr>
            <w:bookmarkStart w:id="416"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416"/>
          </w:p>
          <w:p w14:paraId="1BDB64DB" w14:textId="77777777" w:rsidR="004578C0" w:rsidRDefault="004578C0" w:rsidP="004578C0">
            <w:pPr>
              <w:pStyle w:val="BodyText"/>
              <w:jc w:val="both"/>
              <w:rPr>
                <w:rFonts w:ascii="Arial" w:hAnsi="Arial" w:cs="Arial"/>
              </w:rPr>
            </w:pPr>
            <w:bookmarkStart w:id="417" w:name="_DV_C13"/>
            <w:r>
              <w:rPr>
                <w:rFonts w:ascii="Arial" w:hAnsi="Arial" w:cs="Arial"/>
              </w:rPr>
              <w:t>(the expressions "holding company" and "subsidiary</w:t>
            </w:r>
            <w:bookmarkStart w:id="418" w:name="_DV_M5"/>
            <w:bookmarkEnd w:id="417"/>
            <w:bookmarkEnd w:id="418"/>
            <w:r>
              <w:rPr>
                <w:rFonts w:ascii="Arial" w:hAnsi="Arial" w:cs="Arial"/>
              </w:rPr>
              <w:t xml:space="preserve">" having the </w:t>
            </w:r>
            <w:bookmarkStart w:id="419" w:name="_DV_C15"/>
            <w:r>
              <w:rPr>
                <w:rFonts w:ascii="Arial" w:hAnsi="Arial" w:cs="Arial"/>
              </w:rPr>
              <w:t>respective meanings</w:t>
            </w:r>
            <w:bookmarkStart w:id="420" w:name="_DV_M6"/>
            <w:bookmarkEnd w:id="419"/>
            <w:bookmarkEnd w:id="420"/>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1E9E63C0">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421" w:name="_DV_M4"/>
            <w:bookmarkEnd w:id="421"/>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1E9E63C0">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1E9E63C0">
        <w:trPr>
          <w:gridAfter w:val="1"/>
          <w:wAfter w:w="29" w:type="dxa"/>
          <w:trHeight w:val="300"/>
          <w:ins w:id="422" w:author="Author"/>
        </w:trPr>
        <w:tc>
          <w:tcPr>
            <w:tcW w:w="2695" w:type="dxa"/>
          </w:tcPr>
          <w:p w14:paraId="228AD7FF" w14:textId="73BD4785" w:rsidR="00A64070" w:rsidRPr="004C08E0" w:rsidRDefault="00A64070" w:rsidP="00A64070">
            <w:pPr>
              <w:rPr>
                <w:ins w:id="423" w:author="Author"/>
                <w:rFonts w:ascii="Arial" w:hAnsi="Arial" w:cs="Arial"/>
                <w:b/>
                <w:bCs/>
                <w:szCs w:val="22"/>
              </w:rPr>
            </w:pPr>
            <w:ins w:id="424"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425" w:author="Author"/>
                <w:rFonts w:ascii="Arial" w:hAnsi="Arial" w:cs="Arial"/>
                <w:szCs w:val="22"/>
              </w:rPr>
            </w:pPr>
            <w:ins w:id="426"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427" w:author="Author"/>
                <w:rFonts w:ascii="Arial" w:hAnsi="Arial" w:cs="Arial"/>
                <w:szCs w:val="22"/>
              </w:rPr>
            </w:pPr>
          </w:p>
        </w:tc>
      </w:tr>
      <w:tr w:rsidR="00A64070" w14:paraId="674F9262" w14:textId="77777777" w:rsidTr="1E9E63C0">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1E9E63C0">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1E9E63C0">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1E9E63C0">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1E9E63C0">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1E9E63C0">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1E9E63C0">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1E9E63C0">
        <w:trPr>
          <w:gridAfter w:val="1"/>
          <w:wAfter w:w="29" w:type="dxa"/>
          <w:trHeight w:val="300"/>
          <w:ins w:id="428" w:author="Author"/>
        </w:trPr>
        <w:tc>
          <w:tcPr>
            <w:tcW w:w="2695" w:type="dxa"/>
          </w:tcPr>
          <w:p w14:paraId="1C5F61EE" w14:textId="047F84EE" w:rsidR="00600E6C" w:rsidRPr="00CB2272" w:rsidRDefault="00CB2272" w:rsidP="003951BC">
            <w:pPr>
              <w:rPr>
                <w:ins w:id="429" w:author="Author"/>
                <w:rFonts w:ascii="Arial" w:hAnsi="Arial" w:cs="Arial"/>
                <w:b/>
                <w:bCs/>
                <w:szCs w:val="22"/>
              </w:rPr>
            </w:pPr>
            <w:ins w:id="430"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431" w:author="Author"/>
                <w:rFonts w:ascii="Arial" w:hAnsi="Arial" w:cs="Arial"/>
                <w:szCs w:val="22"/>
              </w:rPr>
            </w:pPr>
            <w:ins w:id="432"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433" w:author="Author"/>
                <w:rFonts w:ascii="Arial" w:hAnsi="Arial" w:cs="Arial"/>
                <w:szCs w:val="22"/>
              </w:rPr>
            </w:pPr>
          </w:p>
        </w:tc>
      </w:tr>
      <w:tr w:rsidR="00A64070" w14:paraId="470338EA" w14:textId="77777777" w:rsidTr="1E9E63C0">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1E9E63C0">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1E9E63C0">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1E9E63C0">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1E9E63C0">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1E9E63C0">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1E9E63C0">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1E9E63C0">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1E9E63C0">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1E9E63C0">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434" w:name="_BPDCI_136"/>
            <w:r w:rsidRPr="0019675B">
              <w:rPr>
                <w:rFonts w:ascii="Arial" w:hAnsi="Arial" w:cs="Arial"/>
                <w:b/>
                <w:bCs/>
              </w:rPr>
              <w:t>“Related Person”</w:t>
            </w:r>
            <w:bookmarkEnd w:id="434"/>
          </w:p>
        </w:tc>
        <w:tc>
          <w:tcPr>
            <w:tcW w:w="7625" w:type="dxa"/>
          </w:tcPr>
          <w:p w14:paraId="0DC49BBE" w14:textId="0A6DECB9" w:rsidR="00A64070" w:rsidRPr="0019675B" w:rsidRDefault="00A64070" w:rsidP="00A64070">
            <w:pPr>
              <w:pStyle w:val="BodyText"/>
              <w:jc w:val="both"/>
              <w:rPr>
                <w:rFonts w:ascii="Arial" w:hAnsi="Arial" w:cs="Arial"/>
              </w:rPr>
            </w:pPr>
            <w:bookmarkStart w:id="435"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435"/>
          </w:p>
        </w:tc>
      </w:tr>
      <w:tr w:rsidR="00A64070" w14:paraId="1FC290CF" w14:textId="77777777" w:rsidTr="1E9E63C0">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1E9E63C0">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0319FDDB" w:rsidR="00A64070" w:rsidRPr="00387189" w:rsidDel="0007681D" w:rsidRDefault="00A64070" w:rsidP="0007681D">
            <w:pPr>
              <w:spacing w:line="23" w:lineRule="atLeast"/>
              <w:rPr>
                <w:del w:id="436" w:author="Author"/>
                <w:rFonts w:ascii="Arial" w:hAnsi="Arial" w:cs="Arial"/>
                <w:b/>
              </w:rPr>
            </w:pPr>
            <w:r w:rsidRPr="00387189">
              <w:rPr>
                <w:rFonts w:ascii="Arial" w:hAnsi="Arial" w:cs="Arial"/>
              </w:rPr>
              <w:t xml:space="preserve">Shall mean a </w:t>
            </w:r>
            <w:del w:id="437" w:author="Author">
              <w:r w:rsidRPr="00387189" w:rsidDel="0007681D">
                <w:rPr>
                  <w:rFonts w:ascii="Arial" w:hAnsi="Arial" w:cs="Arial"/>
                  <w:b/>
                </w:rPr>
                <w:delText>Relevant Embedded Small</w:delText>
              </w:r>
            </w:del>
          </w:p>
          <w:p w14:paraId="7EFF315B" w14:textId="413ACC31" w:rsidR="00A64070" w:rsidRPr="00387189" w:rsidDel="0007681D" w:rsidRDefault="00A64070" w:rsidP="0007681D">
            <w:pPr>
              <w:spacing w:line="23" w:lineRule="atLeast"/>
              <w:rPr>
                <w:del w:id="438" w:author="Author"/>
                <w:rFonts w:ascii="Arial" w:hAnsi="Arial" w:cs="Arial"/>
                <w:b/>
              </w:rPr>
            </w:pPr>
            <w:del w:id="439" w:author="Author">
              <w:r w:rsidRPr="00387189" w:rsidDel="0007681D">
                <w:rPr>
                  <w:rFonts w:ascii="Arial" w:hAnsi="Arial" w:cs="Arial"/>
                  <w:b/>
                </w:rPr>
                <w:delText xml:space="preserve">Power Station </w:delText>
              </w:r>
              <w:r w:rsidRPr="00387189" w:rsidDel="0007681D">
                <w:rPr>
                  <w:rFonts w:ascii="Arial" w:hAnsi="Arial" w:cs="Arial"/>
                </w:rPr>
                <w:delText xml:space="preserve">or a </w:delText>
              </w:r>
              <w:r w:rsidRPr="00387189" w:rsidDel="0007681D">
                <w:rPr>
                  <w:rFonts w:ascii="Arial" w:hAnsi="Arial" w:cs="Arial"/>
                  <w:b/>
                </w:rPr>
                <w:delText>Relevant Embedded Medium</w:delText>
              </w:r>
            </w:del>
          </w:p>
          <w:p w14:paraId="77C2384C" w14:textId="77777777" w:rsidR="00A64070" w:rsidRDefault="00A64070" w:rsidP="0007681D">
            <w:pPr>
              <w:spacing w:line="23" w:lineRule="atLeast"/>
              <w:rPr>
                <w:rFonts w:ascii="Arial" w:hAnsi="Arial" w:cs="Arial"/>
                <w:b/>
                <w:bCs/>
              </w:rPr>
            </w:pPr>
            <w:del w:id="440" w:author="Author">
              <w:r w:rsidRPr="60995ED3" w:rsidDel="0007681D">
                <w:rPr>
                  <w:rFonts w:ascii="Arial" w:hAnsi="Arial" w:cs="Arial"/>
                  <w:b/>
                  <w:bCs/>
                </w:rPr>
                <w:delText>Power Station</w:delText>
              </w:r>
              <w:r w:rsidRPr="60995ED3" w:rsidDel="0007681D">
                <w:rPr>
                  <w:rFonts w:ascii="Arial" w:hAnsi="Arial" w:cs="Arial"/>
                </w:rPr>
                <w:delText xml:space="preserve"> </w:delText>
              </w:r>
              <w:r w:rsidRPr="60995ED3" w:rsidDel="5C104111">
                <w:rPr>
                  <w:rFonts w:ascii="Arial" w:hAnsi="Arial" w:cs="Arial"/>
                </w:rPr>
                <w:delText xml:space="preserve">or an </w:delText>
              </w:r>
              <w:r w:rsidRPr="60995ED3" w:rsidDel="5C104111">
                <w:rPr>
                  <w:rFonts w:ascii="Arial" w:hAnsi="Arial" w:cs="Arial"/>
                  <w:b/>
                  <w:bCs/>
                </w:rPr>
                <w:delText>Embedded Large Power Station</w:delText>
              </w:r>
            </w:del>
            <w:ins w:id="441" w:author="Author">
              <w:r w:rsidR="0007681D">
                <w:rPr>
                  <w:rFonts w:ascii="Arial" w:hAnsi="Arial" w:cs="Arial"/>
                  <w:b/>
                  <w:bCs/>
                </w:rPr>
                <w:t>Category 1 Embedded Power Station</w:t>
              </w:r>
              <w:r w:rsidR="0007681D">
                <w:rPr>
                  <w:rFonts w:ascii="Arial" w:hAnsi="Arial" w:cs="Arial"/>
                </w:rPr>
                <w:t xml:space="preserve"> but shall not include a </w:t>
              </w:r>
              <w:r w:rsidR="0007681D">
                <w:rPr>
                  <w:rFonts w:ascii="Arial" w:hAnsi="Arial" w:cs="Arial"/>
                  <w:b/>
                  <w:bCs/>
                </w:rPr>
                <w:t>Category 2 Embedded Power Station</w:t>
              </w:r>
            </w:ins>
            <w:r w:rsidR="5C104111" w:rsidRPr="60995ED3">
              <w:rPr>
                <w:rFonts w:ascii="Arial" w:hAnsi="Arial" w:cs="Arial"/>
                <w:b/>
                <w:bCs/>
              </w:rPr>
              <w:t>;</w:t>
            </w:r>
          </w:p>
          <w:p w14:paraId="7BCA8240" w14:textId="603C766C" w:rsidR="0007681D" w:rsidRDefault="0007681D" w:rsidP="0007681D">
            <w:pPr>
              <w:spacing w:line="23" w:lineRule="atLeast"/>
              <w:rPr>
                <w:rFonts w:ascii="Arial" w:hAnsi="Arial" w:cs="Arial"/>
              </w:rPr>
            </w:pPr>
          </w:p>
        </w:tc>
      </w:tr>
      <w:tr w:rsidR="00A64070" w:rsidDel="00EA51F0" w14:paraId="43C67D02" w14:textId="1BF27423" w:rsidTr="1E9E63C0">
        <w:trPr>
          <w:gridAfter w:val="1"/>
          <w:wAfter w:w="29" w:type="dxa"/>
          <w:trHeight w:val="300"/>
          <w:del w:id="442" w:author="Author"/>
        </w:trPr>
        <w:tc>
          <w:tcPr>
            <w:tcW w:w="2695" w:type="dxa"/>
          </w:tcPr>
          <w:p w14:paraId="7B83E5D1" w14:textId="0F37B15A" w:rsidR="00A64070" w:rsidDel="00EA51F0" w:rsidRDefault="00A64070" w:rsidP="00A64070">
            <w:pPr>
              <w:spacing w:after="240"/>
              <w:rPr>
                <w:del w:id="443" w:author="Author"/>
                <w:rFonts w:ascii="Arial" w:hAnsi="Arial" w:cs="Arial"/>
                <w:b/>
                <w:bCs/>
              </w:rPr>
            </w:pPr>
            <w:del w:id="444" w:author="Author">
              <w:r w:rsidDel="00EA51F0">
                <w:rPr>
                  <w:rFonts w:ascii="Arial" w:hAnsi="Arial" w:cs="Arial"/>
                  <w:b/>
                  <w:bCs/>
                </w:rPr>
                <w:delText>"Relevant Embedded Medium Power Station"</w:delText>
              </w:r>
            </w:del>
          </w:p>
        </w:tc>
        <w:tc>
          <w:tcPr>
            <w:tcW w:w="7625" w:type="dxa"/>
          </w:tcPr>
          <w:p w14:paraId="0E1481DC" w14:textId="5CDCC15A" w:rsidR="00A64070" w:rsidDel="00EA51F0" w:rsidRDefault="5C104111" w:rsidP="00A64070">
            <w:pPr>
              <w:spacing w:after="240"/>
              <w:jc w:val="both"/>
              <w:rPr>
                <w:del w:id="445" w:author="Author"/>
                <w:rFonts w:ascii="Arial" w:hAnsi="Arial" w:cs="Arial"/>
              </w:rPr>
            </w:pPr>
            <w:del w:id="446" w:author="Author">
              <w:r w:rsidDel="00EA51F0">
                <w:rPr>
                  <w:rFonts w:ascii="Arial" w:hAnsi="Arial" w:cs="Arial"/>
                  <w:snapToGrid w:val="0"/>
                </w:rPr>
                <w:delText xml:space="preserve">an </w:delText>
              </w:r>
              <w:r w:rsidRPr="60995ED3" w:rsidDel="00EA51F0">
                <w:rPr>
                  <w:rFonts w:ascii="Arial" w:hAnsi="Arial" w:cs="Arial"/>
                  <w:b/>
                  <w:bCs/>
                  <w:snapToGrid w:val="0"/>
                </w:rPr>
                <w:delText>Embedded</w:delText>
              </w:r>
              <w:r w:rsidDel="00EA51F0">
                <w:rPr>
                  <w:rFonts w:ascii="Arial" w:hAnsi="Arial" w:cs="Arial"/>
                  <w:snapToGrid w:val="0"/>
                </w:rPr>
                <w:delText xml:space="preserve"> </w:delText>
              </w:r>
              <w:r w:rsidRPr="60995ED3" w:rsidDel="00EA51F0">
                <w:rPr>
                  <w:rFonts w:ascii="Arial" w:hAnsi="Arial" w:cs="Arial"/>
                  <w:b/>
                  <w:bCs/>
                  <w:snapToGrid w:val="0"/>
                </w:rPr>
                <w:delText>Medium Power Station</w:delText>
              </w:r>
              <w:r w:rsidDel="00EA51F0">
                <w:rPr>
                  <w:rFonts w:ascii="Arial" w:hAnsi="Arial" w:cs="Arial"/>
                  <w:snapToGrid w:val="0"/>
                </w:rPr>
                <w:delText xml:space="preserve">  which is an </w:delText>
              </w:r>
              <w:r w:rsidRPr="60995ED3" w:rsidDel="00EA51F0">
                <w:rPr>
                  <w:rFonts w:ascii="Arial" w:hAnsi="Arial" w:cs="Arial"/>
                  <w:b/>
                  <w:bCs/>
                  <w:snapToGrid w:val="0"/>
                </w:rPr>
                <w:delText>Exempt Power Station</w:delText>
              </w:r>
              <w:r w:rsidR="00A64070" w:rsidRPr="60995ED3" w:rsidDel="00EA51F0">
                <w:rPr>
                  <w:rFonts w:ascii="Arial" w:hAnsi="Arial" w:cs="Arial"/>
                </w:rPr>
                <w:delText>,</w:delText>
              </w:r>
              <w:r w:rsidDel="00EA51F0">
                <w:rPr>
                  <w:rFonts w:ascii="Arial" w:hAnsi="Arial" w:cs="Arial"/>
                  <w:snapToGrid w:val="0"/>
                </w:rPr>
                <w:delText xml:space="preserve"> </w:delText>
              </w:r>
              <w:r w:rsidR="00A64070" w:rsidRPr="60995ED3" w:rsidDel="00EA51F0">
                <w:rPr>
                  <w:rFonts w:ascii="Arial" w:hAnsi="Arial" w:cs="Arial"/>
                </w:rPr>
                <w:delText xml:space="preserve">and does not intend to be the subject of a </w:delText>
              </w:r>
              <w:r w:rsidR="00A64070" w:rsidRPr="60995ED3" w:rsidDel="00EA51F0">
                <w:rPr>
                  <w:rFonts w:ascii="Arial" w:hAnsi="Arial" w:cs="Arial"/>
                  <w:b/>
                  <w:bCs/>
                </w:rPr>
                <w:delText>Bilateral Agreement</w:delText>
              </w:r>
              <w:r w:rsidRPr="60995ED3" w:rsidDel="00EA51F0">
                <w:rPr>
                  <w:rFonts w:ascii="Arial" w:hAnsi="Arial" w:cs="Arial"/>
                  <w:b/>
                  <w:bCs/>
                  <w:snapToGrid w:val="0"/>
                </w:rPr>
                <w:delText>;</w:delText>
              </w:r>
            </w:del>
          </w:p>
        </w:tc>
      </w:tr>
      <w:tr w:rsidR="00A64070" w:rsidDel="009F0627" w14:paraId="025FF6C7" w14:textId="648987D9" w:rsidTr="1E9E63C0">
        <w:trPr>
          <w:gridAfter w:val="1"/>
          <w:wAfter w:w="29" w:type="dxa"/>
          <w:trHeight w:val="300"/>
          <w:del w:id="447" w:author="Author"/>
        </w:trPr>
        <w:tc>
          <w:tcPr>
            <w:tcW w:w="2695" w:type="dxa"/>
          </w:tcPr>
          <w:p w14:paraId="30B69663" w14:textId="2C251782" w:rsidR="00A64070" w:rsidDel="009F0627" w:rsidRDefault="00A64070" w:rsidP="00A64070">
            <w:pPr>
              <w:pStyle w:val="Heading1"/>
              <w:pageBreakBefore w:val="0"/>
              <w:numPr>
                <w:ilvl w:val="0"/>
                <w:numId w:val="19"/>
              </w:numPr>
              <w:spacing w:before="0"/>
              <w:ind w:left="0" w:firstLine="0"/>
              <w:jc w:val="left"/>
              <w:rPr>
                <w:del w:id="448" w:author="Author"/>
                <w:rFonts w:ascii="Arial" w:hAnsi="Arial" w:cs="Arial"/>
                <w:bCs/>
                <w:sz w:val="24"/>
              </w:rPr>
            </w:pPr>
            <w:del w:id="449" w:author="Author">
              <w:r w:rsidDel="009F0627">
                <w:rPr>
                  <w:rFonts w:ascii="Arial" w:hAnsi="Arial" w:cs="Arial"/>
                  <w:bCs/>
                  <w:sz w:val="22"/>
                </w:rPr>
                <w:delText>"Relevant Embedded Small Power Station"</w:delText>
              </w:r>
            </w:del>
          </w:p>
        </w:tc>
        <w:tc>
          <w:tcPr>
            <w:tcW w:w="7625" w:type="dxa"/>
          </w:tcPr>
          <w:p w14:paraId="67B41394" w14:textId="5AAAC662" w:rsidR="00A64070" w:rsidDel="009F0627" w:rsidRDefault="00A64070" w:rsidP="00A64070">
            <w:pPr>
              <w:spacing w:after="240"/>
              <w:jc w:val="both"/>
              <w:rPr>
                <w:del w:id="450" w:author="Author"/>
                <w:rFonts w:ascii="Arial" w:hAnsi="Arial" w:cs="Arial"/>
                <w:snapToGrid w:val="0"/>
              </w:rPr>
            </w:pPr>
            <w:del w:id="451" w:author="Author">
              <w:r w:rsidDel="009F0627">
                <w:rPr>
                  <w:rFonts w:ascii="Arial" w:hAnsi="Arial" w:cs="Arial"/>
                  <w:snapToGrid w:val="0"/>
                </w:rPr>
                <w:delText xml:space="preserve">an </w:delText>
              </w:r>
              <w:r w:rsidDel="009F0627">
                <w:rPr>
                  <w:rFonts w:ascii="Arial" w:hAnsi="Arial" w:cs="Arial"/>
                  <w:b/>
                  <w:snapToGrid w:val="0"/>
                </w:rPr>
                <w:delText>Embedded Small Power Station</w:delText>
              </w:r>
              <w:r w:rsidDel="009F0627">
                <w:rPr>
                  <w:rFonts w:ascii="Arial" w:hAnsi="Arial" w:cs="Arial"/>
                  <w:snapToGrid w:val="0"/>
                </w:rPr>
                <w:delText xml:space="preserve"> that the </w:delText>
              </w:r>
              <w:r w:rsidDel="009F0627">
                <w:rPr>
                  <w:rFonts w:ascii="Arial" w:hAnsi="Arial" w:cs="Arial"/>
                  <w:b/>
                  <w:snapToGrid w:val="0"/>
                </w:rPr>
                <w:delText xml:space="preserve">User </w:delText>
              </w:r>
              <w:r w:rsidDel="009F0627">
                <w:rPr>
                  <w:rFonts w:ascii="Arial" w:hAnsi="Arial" w:cs="Arial"/>
                  <w:snapToGrid w:val="0"/>
                </w:rPr>
                <w:delText xml:space="preserve">who owns or operates the </w:delText>
              </w:r>
              <w:r w:rsidDel="009F0627">
                <w:rPr>
                  <w:rFonts w:ascii="Arial" w:hAnsi="Arial" w:cs="Arial"/>
                  <w:b/>
                  <w:snapToGrid w:val="0"/>
                </w:rPr>
                <w:delText xml:space="preserve">Distribution System </w:delText>
              </w:r>
              <w:r w:rsidDel="009F0627">
                <w:rPr>
                  <w:rFonts w:ascii="Arial" w:hAnsi="Arial" w:cs="Arial"/>
                  <w:snapToGrid w:val="0"/>
                </w:rPr>
                <w:delText xml:space="preserve">to which the </w:delText>
              </w:r>
              <w:r w:rsidDel="009F0627">
                <w:rPr>
                  <w:rFonts w:ascii="Arial" w:hAnsi="Arial" w:cs="Arial"/>
                  <w:b/>
                  <w:snapToGrid w:val="0"/>
                </w:rPr>
                <w:delText>Embedded Small Power Station</w:delText>
              </w:r>
              <w:r w:rsidDel="009F0627">
                <w:rPr>
                  <w:rFonts w:ascii="Arial" w:hAnsi="Arial" w:cs="Arial"/>
                  <w:snapToGrid w:val="0"/>
                </w:rPr>
                <w:delText xml:space="preserve"> intends to connect reasonably believes may have a significant system effect on the </w:delText>
              </w:r>
              <w:r w:rsidDel="009F0627">
                <w:rPr>
                  <w:rFonts w:ascii="Arial" w:hAnsi="Arial" w:cs="Arial"/>
                  <w:b/>
                  <w:snapToGrid w:val="0"/>
                </w:rPr>
                <w:delText>National Electricity Transmission System</w:delText>
              </w:r>
              <w:bookmarkStart w:id="452" w:name="_BPDCD_138"/>
              <w:r w:rsidDel="009F0627">
                <w:rPr>
                  <w:rFonts w:ascii="Arial" w:hAnsi="Arial" w:cs="Arial"/>
                  <w:strike/>
                  <w:snapToGrid w:val="0"/>
                  <w:color w:val="FF0000"/>
                </w:rPr>
                <w:delText>.</w:delText>
              </w:r>
              <w:r w:rsidDel="009F0627">
                <w:rPr>
                  <w:rFonts w:ascii="Arial" w:hAnsi="Arial" w:cs="Arial"/>
                  <w:snapToGrid w:val="0"/>
                  <w:color w:val="0000FF"/>
                  <w:u w:val="double"/>
                </w:rPr>
                <w:delText>;</w:delText>
              </w:r>
              <w:bookmarkEnd w:id="452"/>
            </w:del>
          </w:p>
        </w:tc>
      </w:tr>
      <w:tr w:rsidR="00A64070" w14:paraId="29B539BC" w14:textId="77777777" w:rsidTr="1E9E63C0">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1E9E63C0">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1E9E63C0">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1E9E63C0">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1E9E63C0">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1E9E63C0">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1E9E63C0">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1E9E63C0">
        <w:trPr>
          <w:gridAfter w:val="1"/>
          <w:wAfter w:w="29" w:type="dxa"/>
          <w:trHeight w:val="300"/>
          <w:del w:id="453" w:author="Author"/>
        </w:trPr>
        <w:tc>
          <w:tcPr>
            <w:tcW w:w="2695" w:type="dxa"/>
          </w:tcPr>
          <w:p w14:paraId="01ABF031" w14:textId="1A10D844" w:rsidR="00A64070" w:rsidDel="00EF1BA5" w:rsidRDefault="00A64070" w:rsidP="00A64070">
            <w:pPr>
              <w:pStyle w:val="BodyText"/>
              <w:rPr>
                <w:del w:id="454" w:author="Author"/>
                <w:rFonts w:ascii="Arial" w:hAnsi="Arial" w:cs="Arial"/>
                <w:b/>
                <w:bCs/>
              </w:rPr>
            </w:pPr>
            <w:del w:id="455"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456" w:author="Author"/>
                <w:rFonts w:ascii="Arial" w:hAnsi="Arial" w:cs="Arial"/>
              </w:rPr>
            </w:pPr>
            <w:del w:id="457"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58" w:name="_BPDCD_140"/>
              <w:r w:rsidRPr="0019675B" w:rsidDel="00EF1BA5">
                <w:rPr>
                  <w:rFonts w:ascii="Arial" w:hAnsi="Arial" w:cs="Arial"/>
                  <w:snapToGrid w:val="0"/>
                  <w:color w:val="0000FF"/>
                </w:rPr>
                <w:delText>;</w:delText>
              </w:r>
              <w:bookmarkEnd w:id="458"/>
            </w:del>
          </w:p>
        </w:tc>
      </w:tr>
      <w:tr w:rsidR="00A64070" w14:paraId="10D5DBA6" w14:textId="77777777" w:rsidTr="1E9E63C0">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59" w:name="_BPDCD_141"/>
            <w:r w:rsidRPr="0019675B">
              <w:rPr>
                <w:rFonts w:ascii="Arial" w:hAnsi="Arial" w:cs="Arial"/>
              </w:rPr>
              <w:t>;</w:t>
            </w:r>
            <w:bookmarkEnd w:id="459"/>
          </w:p>
        </w:tc>
      </w:tr>
      <w:tr w:rsidR="00A64070" w14:paraId="5D5A2366" w14:textId="77777777" w:rsidTr="1E9E63C0">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60" w:name="_BPDCD_142"/>
            <w:r w:rsidRPr="0019675B">
              <w:rPr>
                <w:rFonts w:ascii="Arial" w:hAnsi="Arial" w:cs="Arial"/>
                <w:lang w:val="en-US"/>
              </w:rPr>
              <w:t>;</w:t>
            </w:r>
            <w:bookmarkEnd w:id="460"/>
          </w:p>
        </w:tc>
      </w:tr>
      <w:tr w:rsidR="00A64070" w14:paraId="5589F294" w14:textId="77777777" w:rsidTr="1E9E63C0">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1E9E63C0">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1E9E63C0">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1E9E63C0">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61" w:name="_BPDCD_143"/>
            <w:r w:rsidRPr="009D15BA">
              <w:rPr>
                <w:rFonts w:ascii="Arial" w:hAnsi="Arial" w:cs="Arial"/>
              </w:rPr>
              <w:t>;</w:t>
            </w:r>
            <w:bookmarkEnd w:id="461"/>
          </w:p>
        </w:tc>
      </w:tr>
      <w:tr w:rsidR="00E34804" w14:paraId="17DC2041" w14:textId="77777777" w:rsidTr="1E9E63C0">
        <w:trPr>
          <w:gridAfter w:val="1"/>
          <w:wAfter w:w="29" w:type="dxa"/>
          <w:trHeight w:val="300"/>
          <w:ins w:id="462" w:author="Author"/>
        </w:trPr>
        <w:tc>
          <w:tcPr>
            <w:tcW w:w="2695" w:type="dxa"/>
          </w:tcPr>
          <w:p w14:paraId="6ACDAE20" w14:textId="4B782CFB" w:rsidR="00E34804" w:rsidRDefault="00E34804" w:rsidP="00E34804">
            <w:pPr>
              <w:pStyle w:val="BodyText"/>
              <w:rPr>
                <w:ins w:id="463" w:author="Author"/>
                <w:rFonts w:ascii="Arial" w:hAnsi="Arial" w:cs="Arial"/>
                <w:b/>
                <w:bCs/>
              </w:rPr>
            </w:pPr>
            <w:ins w:id="464"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65" w:author="Author"/>
                <w:rFonts w:ascii="Arial" w:hAnsi="Arial" w:cs="Arial"/>
                <w:szCs w:val="22"/>
              </w:rPr>
            </w:pPr>
            <w:ins w:id="466"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67" w:author="Author"/>
                <w:rFonts w:ascii="Arial" w:hAnsi="Arial" w:cs="Arial"/>
                <w:szCs w:val="22"/>
              </w:rPr>
            </w:pPr>
          </w:p>
        </w:tc>
      </w:tr>
      <w:tr w:rsidR="00E34804" w14:paraId="21DDAED4" w14:textId="77777777" w:rsidTr="1E9E63C0">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1E9E63C0">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68" w:name="_BPDCD_144"/>
            <w:r w:rsidRPr="0019675B">
              <w:rPr>
                <w:rFonts w:ascii="Arial" w:hAnsi="Arial" w:cs="Arial"/>
              </w:rPr>
              <w:t>as</w:t>
            </w:r>
            <w:r w:rsidRPr="0019675B">
              <w:rPr>
                <w:rFonts w:ascii="Arial" w:hAnsi="Arial" w:cs="Arial"/>
                <w:color w:val="0000FF"/>
              </w:rPr>
              <w:t xml:space="preserve"> </w:t>
            </w:r>
            <w:bookmarkEnd w:id="468"/>
            <w:r w:rsidRPr="0019675B">
              <w:rPr>
                <w:rFonts w:ascii="Arial" w:hAnsi="Arial" w:cs="Arial"/>
              </w:rPr>
              <w:t>defined in Paragraph 8A.4.1.3</w:t>
            </w:r>
            <w:bookmarkStart w:id="469" w:name="_BPDCD_145"/>
            <w:r w:rsidRPr="0019675B">
              <w:rPr>
                <w:rFonts w:ascii="Arial" w:hAnsi="Arial" w:cs="Arial"/>
              </w:rPr>
              <w:t>;</w:t>
            </w:r>
            <w:bookmarkEnd w:id="469"/>
          </w:p>
        </w:tc>
      </w:tr>
      <w:tr w:rsidR="00E34804" w14:paraId="020C019C" w14:textId="77777777" w:rsidTr="1E9E63C0">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70" w:name="_BPDCD_146"/>
            <w:r w:rsidRPr="0019675B">
              <w:rPr>
                <w:rFonts w:ascii="Arial" w:hAnsi="Arial" w:cs="Arial"/>
              </w:rPr>
              <w:t>;</w:t>
            </w:r>
            <w:bookmarkEnd w:id="470"/>
          </w:p>
        </w:tc>
      </w:tr>
      <w:tr w:rsidR="00E34804" w14:paraId="1CCF5579" w14:textId="77777777" w:rsidTr="1E9E63C0">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1E9E63C0">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1E9E63C0">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71" w:name="_DV_C139"/>
            <w:r>
              <w:rPr>
                <w:rFonts w:ascii="Arial" w:hAnsi="Arial" w:cs="Arial"/>
              </w:rPr>
              <w:t>The higher of:</w:t>
            </w:r>
            <w:bookmarkEnd w:id="471"/>
          </w:p>
          <w:p w14:paraId="499D174C" w14:textId="77777777" w:rsidR="00E34804" w:rsidRDefault="00E34804" w:rsidP="00E34804">
            <w:pPr>
              <w:pStyle w:val="BodyText"/>
              <w:jc w:val="both"/>
              <w:rPr>
                <w:rFonts w:ascii="Arial" w:hAnsi="Arial" w:cs="Arial"/>
              </w:rPr>
            </w:pPr>
            <w:bookmarkStart w:id="472"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73" w:name="_DV_C141"/>
            <w:bookmarkEnd w:id="472"/>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73"/>
          </w:p>
          <w:p w14:paraId="7932BDA1" w14:textId="77777777" w:rsidR="00E34804" w:rsidRDefault="00E34804" w:rsidP="00E34804">
            <w:pPr>
              <w:pStyle w:val="BodyText"/>
              <w:jc w:val="both"/>
              <w:rPr>
                <w:rFonts w:ascii="Arial" w:hAnsi="Arial" w:cs="Arial"/>
              </w:rPr>
            </w:pPr>
            <w:bookmarkStart w:id="474" w:name="_DV_C142"/>
            <w:r>
              <w:rPr>
                <w:rFonts w:ascii="Arial" w:hAnsi="Arial" w:cs="Arial"/>
              </w:rPr>
              <w:t>A or B are then multiplied by:</w:t>
            </w:r>
            <w:bookmarkEnd w:id="474"/>
          </w:p>
          <w:p w14:paraId="2AA1CC9D" w14:textId="77777777" w:rsidR="00E34804" w:rsidRDefault="00E34804" w:rsidP="00E34804">
            <w:pPr>
              <w:pStyle w:val="BodyText"/>
              <w:jc w:val="both"/>
              <w:rPr>
                <w:rFonts w:ascii="Arial" w:hAnsi="Arial" w:cs="Arial"/>
              </w:rPr>
            </w:pPr>
            <w:bookmarkStart w:id="475" w:name="_DV_C143"/>
            <w:r>
              <w:rPr>
                <w:rFonts w:ascii="Arial" w:hAnsi="Arial" w:cs="Arial"/>
              </w:rPr>
              <w:t>the MW arrived at after deducting from the Transmission Entry Capacity for the Connection Site the Restricted MW Export Level;</w:t>
            </w:r>
            <w:bookmarkEnd w:id="475"/>
          </w:p>
        </w:tc>
      </w:tr>
      <w:tr w:rsidR="00E34804" w14:paraId="36499F13" w14:textId="77777777" w:rsidTr="1E9E63C0">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76" w:name="_DV_C137"/>
            <w:r>
              <w:rPr>
                <w:rFonts w:ascii="Arial" w:hAnsi="Arial" w:cs="Arial"/>
                <w:b/>
                <w:bCs/>
              </w:rPr>
              <w:t>"Restricted Export Level Period"</w:t>
            </w:r>
            <w:bookmarkEnd w:id="476"/>
          </w:p>
        </w:tc>
        <w:tc>
          <w:tcPr>
            <w:tcW w:w="7625" w:type="dxa"/>
          </w:tcPr>
          <w:p w14:paraId="76F87FBE" w14:textId="77777777" w:rsidR="00E34804" w:rsidRDefault="00E34804" w:rsidP="00E34804">
            <w:pPr>
              <w:spacing w:after="240"/>
              <w:rPr>
                <w:rFonts w:ascii="Arial" w:hAnsi="Arial" w:cs="Arial"/>
              </w:rPr>
            </w:pPr>
            <w:bookmarkStart w:id="477" w:name="_DV_C138"/>
            <w:r>
              <w:rPr>
                <w:rFonts w:ascii="Arial" w:hAnsi="Arial" w:cs="Arial"/>
              </w:rPr>
              <w:t>as defined in Paragraph 4.2A.4(b)(ii);</w:t>
            </w:r>
            <w:bookmarkEnd w:id="477"/>
          </w:p>
        </w:tc>
      </w:tr>
      <w:tr w:rsidR="00E34804" w14:paraId="4F12EA54" w14:textId="77777777" w:rsidTr="1E9E63C0">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78" w:name="_DV_C144"/>
            <w:r>
              <w:rPr>
                <w:rFonts w:ascii="Arial" w:hAnsi="Arial" w:cs="Arial"/>
                <w:b/>
                <w:bCs/>
              </w:rPr>
              <w:t>"Restricted MW Export Level"</w:t>
            </w:r>
            <w:bookmarkEnd w:id="478"/>
          </w:p>
        </w:tc>
        <w:tc>
          <w:tcPr>
            <w:tcW w:w="7625" w:type="dxa"/>
          </w:tcPr>
          <w:p w14:paraId="5DB3A021" w14:textId="77777777" w:rsidR="00E34804" w:rsidRDefault="00E34804" w:rsidP="00E34804">
            <w:pPr>
              <w:spacing w:after="240"/>
              <w:rPr>
                <w:rFonts w:ascii="Arial" w:hAnsi="Arial" w:cs="Arial"/>
              </w:rPr>
            </w:pPr>
            <w:bookmarkStart w:id="479" w:name="_DV_C145"/>
            <w:r>
              <w:rPr>
                <w:rFonts w:ascii="Arial" w:hAnsi="Arial" w:cs="Arial"/>
              </w:rPr>
              <w:t>as defined in Paragraph 4.2A.2.1(c)(i);</w:t>
            </w:r>
            <w:bookmarkEnd w:id="479"/>
          </w:p>
        </w:tc>
      </w:tr>
      <w:tr w:rsidR="00E34804" w14:paraId="0B984F66" w14:textId="77777777" w:rsidTr="1E9E63C0">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80" w:name="_DV_C146"/>
            <w:r>
              <w:rPr>
                <w:rFonts w:ascii="Arial" w:hAnsi="Arial" w:cs="Arial"/>
                <w:b/>
                <w:bCs/>
                <w:color w:val="000000"/>
                <w:w w:val="0"/>
              </w:rPr>
              <w:t>"Restrictions on Availability"</w:t>
            </w:r>
          </w:p>
          <w:bookmarkEnd w:id="480"/>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81"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81"/>
          </w:p>
        </w:tc>
      </w:tr>
      <w:tr w:rsidR="00E34804" w14:paraId="5C97CB93" w14:textId="77777777" w:rsidTr="1E9E63C0">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1E9E63C0">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82" w:name="_BPDCD_147"/>
            <w:r w:rsidRPr="0019675B">
              <w:rPr>
                <w:rFonts w:ascii="Arial" w:hAnsi="Arial" w:cs="Arial"/>
              </w:rPr>
              <w:t>;</w:t>
            </w:r>
            <w:bookmarkEnd w:id="482"/>
          </w:p>
        </w:tc>
      </w:tr>
      <w:tr w:rsidR="00E34804" w14:paraId="0CFFF37D" w14:textId="77777777" w:rsidTr="1E9E63C0">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83" w:name="_BPDCD_148"/>
            <w:r w:rsidRPr="0019675B">
              <w:rPr>
                <w:rFonts w:ascii="Arial" w:hAnsi="Arial" w:cs="Arial"/>
              </w:rPr>
              <w:t>;</w:t>
            </w:r>
            <w:bookmarkEnd w:id="483"/>
          </w:p>
        </w:tc>
      </w:tr>
      <w:tr w:rsidR="00E34804" w14:paraId="4B874DE2" w14:textId="77777777" w:rsidTr="1E9E63C0">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1E9E63C0">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1E9E63C0">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1E9E63C0">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1E9E63C0">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1E9E63C0">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1E9E63C0">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1E9E63C0">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1E9E63C0">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1E9E63C0">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1E9E63C0">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1E9E63C0">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1E9E63C0">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1E9E63C0">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1E9E63C0">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1E9E63C0">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84" w:name="_DV_C148"/>
            <w:r>
              <w:rPr>
                <w:rFonts w:ascii="Arial" w:hAnsi="Arial" w:cs="Arial"/>
                <w:b/>
                <w:bCs/>
              </w:rPr>
              <w:t>"Security Requirement"</w:t>
            </w:r>
            <w:bookmarkEnd w:id="484"/>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85" w:name="_BPDCD_150"/>
            <w:r w:rsidRPr="0019675B">
              <w:rPr>
                <w:rFonts w:ascii="Arial Bold" w:hAnsi="Arial Bold" w:cs="Arial"/>
                <w:b/>
                <w:bCs/>
              </w:rPr>
              <w:t>The Company</w:t>
            </w:r>
            <w:r w:rsidRPr="0019675B">
              <w:rPr>
                <w:rFonts w:ascii="Arial Bold" w:hAnsi="Arial Bold" w:cs="Arial"/>
              </w:rPr>
              <w:t xml:space="preserve"> </w:t>
            </w:r>
            <w:bookmarkEnd w:id="485"/>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1E9E63C0">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1E9E63C0">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1E9E63C0">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1E9E63C0">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1E9E63C0">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1E9E63C0">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1E9E63C0">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1E9E63C0">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1E9E63C0">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1E9E63C0">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1E9E63C0">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86" w:name="_BPDCD_151"/>
            <w:r w:rsidRPr="0019675B">
              <w:rPr>
                <w:rFonts w:ascii="Arial" w:hAnsi="Arial" w:cs="Arial"/>
              </w:rPr>
              <w:t>;</w:t>
            </w:r>
            <w:bookmarkEnd w:id="486"/>
          </w:p>
        </w:tc>
      </w:tr>
      <w:tr w:rsidR="00E34804" w14:paraId="48DC5CED" w14:textId="77777777" w:rsidTr="1E9E63C0">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1E9E63C0">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1E9E63C0">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1E9E63C0">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1E9E63C0">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1E9E63C0">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1E9E63C0">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1E9E63C0">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87"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88" w:name="_BPDCD_152"/>
            <w:r w:rsidRPr="60995ED3">
              <w:rPr>
                <w:rFonts w:ascii="Arial" w:hAnsi="Arial" w:cs="Arial"/>
                <w:color w:val="0000FF"/>
              </w:rPr>
              <w:t>;</w:t>
            </w:r>
            <w:bookmarkEnd w:id="488"/>
          </w:p>
        </w:tc>
      </w:tr>
      <w:tr w:rsidR="00E34804" w14:paraId="1F707E2E" w14:textId="77777777" w:rsidTr="1E9E63C0">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1E9E63C0">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1E9E63C0">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1E9E63C0">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1E9E63C0">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1E9E63C0">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1E9E63C0">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89" w:name="_BPDCD_153"/>
            <w:r w:rsidRPr="0019675B">
              <w:rPr>
                <w:rFonts w:ascii="Arial" w:hAnsi="Arial" w:cs="Arial"/>
              </w:rPr>
              <w:t xml:space="preserve">does not fall within the scope of </w:t>
            </w:r>
            <w:bookmarkEnd w:id="489"/>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90"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90"/>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1E9E63C0">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1E9E63C0">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1E9E63C0">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1E9E63C0">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1E9E63C0">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1E9E63C0">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1E9E63C0">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1E9E63C0">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91" w:name="_BPDCI_155"/>
            <w:bookmarkStart w:id="492" w:name="_DV_C150"/>
            <w:r w:rsidRPr="0019675B">
              <w:rPr>
                <w:rFonts w:ascii="Arial" w:hAnsi="Arial" w:cs="Arial"/>
                <w:b/>
                <w:bCs/>
                <w:lang w:val="en-US"/>
              </w:rPr>
              <w:t>"STC"</w:t>
            </w:r>
            <w:bookmarkEnd w:id="491"/>
            <w:bookmarkEnd w:id="492"/>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93" w:name="_BPDCI_156"/>
            <w:r w:rsidRPr="5659255A">
              <w:rPr>
                <w:rFonts w:ascii="Arial" w:hAnsi="Arial" w:cs="Arial"/>
              </w:rPr>
              <w:t xml:space="preserve">the </w:t>
            </w:r>
            <w:bookmarkStart w:id="494" w:name="_BPDCI_157"/>
            <w:bookmarkEnd w:id="493"/>
            <w:r w:rsidRPr="5659255A">
              <w:rPr>
                <w:rFonts w:ascii="Arial" w:hAnsi="Arial" w:cs="Arial"/>
                <w:b/>
                <w:bCs/>
                <w:lang w:val="en-US"/>
              </w:rPr>
              <w:t>System Operator - Transmission Owner Code</w:t>
            </w:r>
            <w:bookmarkEnd w:id="494"/>
            <w:r w:rsidRPr="5659255A">
              <w:rPr>
                <w:rFonts w:ascii="Arial" w:hAnsi="Arial" w:cs="Arial"/>
                <w:b/>
                <w:bCs/>
                <w:lang w:val="en-US"/>
              </w:rPr>
              <w:t xml:space="preserve"> </w:t>
            </w:r>
            <w:bookmarkStart w:id="495"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95"/>
          </w:p>
        </w:tc>
      </w:tr>
      <w:tr w:rsidR="00E34804" w14:paraId="770B2397" w14:textId="77777777" w:rsidTr="1E9E63C0">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1E9E63C0">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96" w:name="_BPDCD_159"/>
            <w:r w:rsidRPr="0019675B">
              <w:rPr>
                <w:rFonts w:ascii="Arial" w:hAnsi="Arial" w:cs="Arial"/>
                <w:color w:val="0000FF"/>
              </w:rPr>
              <w:t>;</w:t>
            </w:r>
            <w:bookmarkEnd w:id="496"/>
          </w:p>
        </w:tc>
      </w:tr>
      <w:tr w:rsidR="00E34804" w14:paraId="70324469" w14:textId="77777777" w:rsidTr="1E9E63C0">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97" w:name="_BPDCD_160"/>
            <w:r w:rsidRPr="0019675B">
              <w:rPr>
                <w:rFonts w:ascii="Arial" w:hAnsi="Arial" w:cs="Arial"/>
              </w:rPr>
              <w:t>;</w:t>
            </w:r>
            <w:bookmarkEnd w:id="497"/>
          </w:p>
        </w:tc>
      </w:tr>
      <w:tr w:rsidR="00E34804" w14:paraId="147DC459" w14:textId="77777777" w:rsidTr="1E9E63C0">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98" w:name="_BPDCD_161"/>
            <w:r w:rsidRPr="00530856">
              <w:rPr>
                <w:rFonts w:ascii="Arial" w:hAnsi="Arial" w:cs="Arial"/>
              </w:rPr>
              <w:t>;</w:t>
            </w:r>
            <w:bookmarkEnd w:id="498"/>
          </w:p>
        </w:tc>
      </w:tr>
      <w:tr w:rsidR="00E34804" w14:paraId="40B362B1" w14:textId="77777777" w:rsidTr="1E9E63C0">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99" w:name="_BPDCD_162"/>
            <w:r w:rsidRPr="00530856">
              <w:rPr>
                <w:rFonts w:ascii="Arial" w:hAnsi="Arial" w:cs="Arial"/>
              </w:rPr>
              <w:t>;</w:t>
            </w:r>
            <w:bookmarkEnd w:id="499"/>
          </w:p>
        </w:tc>
      </w:tr>
      <w:tr w:rsidR="00E34804" w14:paraId="2972AC64" w14:textId="77777777" w:rsidTr="1E9E63C0">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500" w:name="_BPDCD_163"/>
            <w:r w:rsidRPr="00530856">
              <w:rPr>
                <w:rFonts w:ascii="Arial" w:hAnsi="Arial" w:cs="Arial"/>
              </w:rPr>
              <w:t>;</w:t>
            </w:r>
            <w:bookmarkEnd w:id="500"/>
          </w:p>
        </w:tc>
      </w:tr>
      <w:tr w:rsidR="00E34804" w14:paraId="4FDA6CD3" w14:textId="77777777" w:rsidTr="1E9E63C0">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501" w:name="_BPDCD_164"/>
            <w:r w:rsidRPr="00530856">
              <w:rPr>
                <w:rFonts w:ascii="Arial" w:hAnsi="Arial" w:cs="Arial"/>
                <w:color w:val="0000FF"/>
              </w:rPr>
              <w:t>;</w:t>
            </w:r>
            <w:bookmarkEnd w:id="501"/>
          </w:p>
        </w:tc>
      </w:tr>
      <w:tr w:rsidR="00E34804" w14:paraId="41CC5EC5" w14:textId="77777777" w:rsidTr="1E9E63C0">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502" w:name="_BPDCD_165"/>
            <w:r w:rsidRPr="00530856">
              <w:rPr>
                <w:rFonts w:ascii="Arial" w:hAnsi="Arial" w:cs="Arial"/>
                <w:color w:val="0000FF"/>
              </w:rPr>
              <w:t>;</w:t>
            </w:r>
            <w:bookmarkEnd w:id="502"/>
          </w:p>
        </w:tc>
      </w:tr>
      <w:tr w:rsidR="00E34804" w14:paraId="40FB2753" w14:textId="77777777" w:rsidTr="1E9E63C0">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503" w:name="_BPDCD_166"/>
            <w:r w:rsidRPr="00530856">
              <w:rPr>
                <w:rFonts w:ascii="Arial" w:hAnsi="Arial" w:cs="Arial"/>
              </w:rPr>
              <w:t>;</w:t>
            </w:r>
            <w:bookmarkEnd w:id="503"/>
          </w:p>
        </w:tc>
      </w:tr>
      <w:tr w:rsidR="00E34804" w14:paraId="347FFC65" w14:textId="77777777" w:rsidTr="1E9E63C0">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1E9E63C0">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1E9E63C0">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1E9E63C0">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1E9E63C0">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1E9E63C0">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1E9E63C0">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1E9E63C0">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1E9E63C0">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1E9E63C0">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1E9E63C0">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1E9E63C0">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1E9E63C0">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1E9E63C0">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1E9E63C0">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1E9E63C0">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504" w:name="_DV_C152"/>
            <w:r>
              <w:rPr>
                <w:rStyle w:val="DeltaViewInsertion"/>
                <w:rFonts w:ascii="Arial" w:hAnsi="Arial" w:cs="Arial"/>
                <w:b/>
                <w:bCs/>
                <w:color w:val="auto"/>
                <w:w w:val="0"/>
                <w:u w:val="none"/>
              </w:rPr>
              <w:t>"System to Generator Operational Intertripping Scheme"</w:t>
            </w:r>
            <w:bookmarkEnd w:id="504"/>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1E9E63C0">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1E9E63C0">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505" w:name="_BPDCD_168"/>
            <w:r w:rsidRPr="00530856">
              <w:rPr>
                <w:rFonts w:ascii="Arial" w:hAnsi="Arial" w:cs="Arial"/>
                <w:lang w:val="en-US"/>
              </w:rPr>
              <w:t>;</w:t>
            </w:r>
            <w:bookmarkEnd w:id="505"/>
          </w:p>
        </w:tc>
      </w:tr>
      <w:tr w:rsidR="00E34804" w14:paraId="1903594E" w14:textId="77777777" w:rsidTr="1E9E63C0">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506" w:name="_BPDCD_170"/>
            <w:r w:rsidRPr="00530856">
              <w:rPr>
                <w:rFonts w:ascii="Arial" w:hAnsi="Arial" w:cs="Arial"/>
              </w:rPr>
              <w:t>;</w:t>
            </w:r>
            <w:bookmarkEnd w:id="506"/>
          </w:p>
        </w:tc>
      </w:tr>
      <w:tr w:rsidR="00E34804" w14:paraId="2AE992EA" w14:textId="77777777" w:rsidTr="1E9E63C0">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507" w:name="_BPDCD_171"/>
            <w:r w:rsidRPr="00530856">
              <w:rPr>
                <w:rFonts w:ascii="Arial" w:hAnsi="Arial" w:cs="Arial"/>
                <w:color w:val="0000FF"/>
              </w:rPr>
              <w:t>;</w:t>
            </w:r>
            <w:bookmarkEnd w:id="507"/>
          </w:p>
          <w:p w14:paraId="16D600CE" w14:textId="35B23B69" w:rsidR="00E34804" w:rsidRDefault="00E34804" w:rsidP="00E34804">
            <w:pPr>
              <w:pStyle w:val="BodyText"/>
              <w:jc w:val="both"/>
              <w:rPr>
                <w:rFonts w:ascii="Arial" w:hAnsi="Arial" w:cs="Arial"/>
              </w:rPr>
            </w:pPr>
          </w:p>
        </w:tc>
      </w:tr>
      <w:tr w:rsidR="00E34804" w14:paraId="195E18CA" w14:textId="77777777" w:rsidTr="1E9E63C0">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1E9E63C0">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508" w:name="_BPDCD_172"/>
            <w:r w:rsidRPr="00530856">
              <w:rPr>
                <w:rFonts w:ascii="Arial" w:hAnsi="Arial" w:cs="Arial"/>
                <w:szCs w:val="22"/>
              </w:rPr>
              <w:t>;</w:t>
            </w:r>
            <w:bookmarkEnd w:id="508"/>
          </w:p>
        </w:tc>
      </w:tr>
      <w:tr w:rsidR="00E34804" w14:paraId="72807373" w14:textId="77777777" w:rsidTr="1E9E63C0">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509" w:name="_BPDCD_173"/>
            <w:r w:rsidRPr="00530856">
              <w:rPr>
                <w:rFonts w:ascii="Arial" w:hAnsi="Arial" w:cs="Arial"/>
                <w:szCs w:val="22"/>
                <w:lang w:val="en-US"/>
              </w:rPr>
              <w:t>;</w:t>
            </w:r>
            <w:bookmarkEnd w:id="509"/>
          </w:p>
        </w:tc>
      </w:tr>
      <w:tr w:rsidR="00E34804" w14:paraId="5092749F" w14:textId="77777777" w:rsidTr="1E9E63C0">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510" w:name="_BPDCD_174"/>
            <w:r w:rsidRPr="00530856">
              <w:rPr>
                <w:rFonts w:ascii="Arial" w:hAnsi="Arial" w:cs="Arial"/>
                <w:szCs w:val="22"/>
                <w:lang w:val="en-US"/>
              </w:rPr>
              <w:t>;</w:t>
            </w:r>
            <w:bookmarkEnd w:id="510"/>
          </w:p>
        </w:tc>
      </w:tr>
      <w:tr w:rsidR="00E34804" w14:paraId="1BE3089C" w14:textId="77777777" w:rsidTr="1E9E63C0">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511" w:name="_BPDCD_175"/>
            <w:r w:rsidRPr="00530856">
              <w:rPr>
                <w:rFonts w:ascii="Arial" w:hAnsi="Arial" w:cs="Arial"/>
                <w:szCs w:val="22"/>
                <w:lang w:val="en-US"/>
              </w:rPr>
              <w:t>;</w:t>
            </w:r>
            <w:bookmarkEnd w:id="511"/>
          </w:p>
        </w:tc>
      </w:tr>
      <w:tr w:rsidR="00E34804" w14:paraId="0225C6CF" w14:textId="77777777" w:rsidTr="1E9E63C0">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512" w:name="_BPDCD_176"/>
            <w:r w:rsidRPr="00530856">
              <w:rPr>
                <w:rFonts w:ascii="Arial" w:hAnsi="Arial" w:cs="Arial"/>
                <w:szCs w:val="22"/>
                <w:lang w:val="en-US"/>
              </w:rPr>
              <w:t>;</w:t>
            </w:r>
            <w:bookmarkEnd w:id="512"/>
          </w:p>
        </w:tc>
      </w:tr>
      <w:tr w:rsidR="00E34804" w14:paraId="5483C78F" w14:textId="77777777" w:rsidTr="1E9E63C0">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513" w:name="_BPDCD_177"/>
            <w:r w:rsidRPr="00530856">
              <w:rPr>
                <w:rFonts w:ascii="Arial" w:hAnsi="Arial" w:cs="Arial"/>
                <w:szCs w:val="22"/>
                <w:lang w:val="en-US"/>
              </w:rPr>
              <w:t>;</w:t>
            </w:r>
            <w:bookmarkEnd w:id="513"/>
          </w:p>
        </w:tc>
      </w:tr>
      <w:tr w:rsidR="00E34804" w14:paraId="30A2DDF8" w14:textId="77777777" w:rsidTr="1E9E63C0">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514" w:name="_BPDCD_178"/>
            <w:r w:rsidRPr="00E236F2">
              <w:rPr>
                <w:rFonts w:ascii="Arial" w:hAnsi="Arial" w:cs="Arial"/>
                <w:szCs w:val="22"/>
                <w:lang w:val="en-US"/>
              </w:rPr>
              <w:t>;</w:t>
            </w:r>
            <w:bookmarkEnd w:id="514"/>
          </w:p>
        </w:tc>
      </w:tr>
      <w:tr w:rsidR="00E34804" w14:paraId="418D630C" w14:textId="77777777" w:rsidTr="1E9E63C0">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515" w:name="_BPDCD_179"/>
            <w:r w:rsidRPr="00E236F2">
              <w:rPr>
                <w:rFonts w:ascii="Arial" w:hAnsi="Arial" w:cs="Arial"/>
                <w:szCs w:val="22"/>
                <w:lang w:val="en-US"/>
              </w:rPr>
              <w:t>;</w:t>
            </w:r>
            <w:bookmarkEnd w:id="515"/>
          </w:p>
        </w:tc>
      </w:tr>
      <w:tr w:rsidR="00E34804" w14:paraId="22842467" w14:textId="77777777" w:rsidTr="1E9E63C0">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516" w:name="_BPDCD_180"/>
            <w:r w:rsidRPr="00E236F2">
              <w:rPr>
                <w:rFonts w:ascii="Arial" w:hAnsi="Arial" w:cs="Arial"/>
                <w:szCs w:val="22"/>
                <w:lang w:val="en-US"/>
              </w:rPr>
              <w:t>;</w:t>
            </w:r>
            <w:bookmarkEnd w:id="516"/>
          </w:p>
        </w:tc>
      </w:tr>
      <w:tr w:rsidR="00E34804" w14:paraId="4D11F411" w14:textId="77777777" w:rsidTr="1E9E63C0">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517" w:name="_BPDCD_181"/>
            <w:r w:rsidRPr="00E236F2">
              <w:rPr>
                <w:rFonts w:ascii="Arial" w:hAnsi="Arial" w:cs="Arial"/>
                <w:color w:val="0000FF"/>
                <w:szCs w:val="22"/>
                <w:lang w:val="en-US"/>
              </w:rPr>
              <w:t>;</w:t>
            </w:r>
            <w:bookmarkEnd w:id="517"/>
          </w:p>
        </w:tc>
      </w:tr>
      <w:tr w:rsidR="00E34804" w14:paraId="69614ED9" w14:textId="77777777" w:rsidTr="1E9E63C0">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518" w:name="_BPDCD_182"/>
            <w:r w:rsidRPr="00E236F2">
              <w:rPr>
                <w:rFonts w:ascii="Arial" w:hAnsi="Arial" w:cs="Arial"/>
                <w:szCs w:val="22"/>
                <w:lang w:val="en-US"/>
              </w:rPr>
              <w:t>;</w:t>
            </w:r>
            <w:bookmarkEnd w:id="518"/>
          </w:p>
        </w:tc>
      </w:tr>
      <w:tr w:rsidR="00E34804" w14:paraId="5BF83305" w14:textId="77777777" w:rsidTr="1E9E63C0">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519" w:name="_BPDCD_183"/>
            <w:r w:rsidRPr="00E236F2">
              <w:rPr>
                <w:rFonts w:ascii="Arial" w:hAnsi="Arial" w:cs="Arial"/>
                <w:szCs w:val="22"/>
                <w:lang w:val="en-US"/>
              </w:rPr>
              <w:t>;</w:t>
            </w:r>
            <w:bookmarkEnd w:id="519"/>
          </w:p>
        </w:tc>
      </w:tr>
      <w:tr w:rsidR="00E34804" w14:paraId="0A14C918" w14:textId="77777777" w:rsidTr="1E9E63C0">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1E9E63C0">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1E9E63C0">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1E9E63C0">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1E9E63C0">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1E9E63C0">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1E9E63C0">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520" w:name="_BPDCD_184"/>
            <w:r w:rsidRPr="5659255A">
              <w:rPr>
                <w:rFonts w:ascii="Arial" w:hAnsi="Arial" w:cs="Arial"/>
              </w:rPr>
              <w:t>;</w:t>
            </w:r>
            <w:bookmarkEnd w:id="520"/>
          </w:p>
        </w:tc>
      </w:tr>
      <w:tr w:rsidR="00E34804" w14:paraId="47332BF2" w14:textId="77777777" w:rsidTr="1E9E63C0">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1E9E63C0">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521" w:name="_BPDCI_185"/>
            <w:r w:rsidRPr="00530856">
              <w:rPr>
                <w:rFonts w:ascii="Arial" w:hAnsi="Arial" w:cs="Arial"/>
                <w:b/>
                <w:bCs/>
              </w:rPr>
              <w:t>"The Company Prescribed Level"</w:t>
            </w:r>
            <w:bookmarkEnd w:id="521"/>
          </w:p>
        </w:tc>
        <w:tc>
          <w:tcPr>
            <w:tcW w:w="7625" w:type="dxa"/>
          </w:tcPr>
          <w:p w14:paraId="093B09CA" w14:textId="77777777" w:rsidR="00E34804" w:rsidRPr="00530856" w:rsidRDefault="00E34804" w:rsidP="00E34804">
            <w:pPr>
              <w:spacing w:after="240"/>
              <w:jc w:val="both"/>
              <w:rPr>
                <w:rFonts w:ascii="Arial" w:hAnsi="Arial" w:cs="Arial"/>
              </w:rPr>
            </w:pPr>
            <w:bookmarkStart w:id="522" w:name="_BPDCI_186"/>
            <w:r w:rsidRPr="00530856">
              <w:rPr>
                <w:rFonts w:ascii="Arial" w:hAnsi="Arial" w:cs="Arial"/>
              </w:rPr>
              <w:t xml:space="preserve">the forecast value of the regulatory asset value of </w:t>
            </w:r>
            <w:bookmarkStart w:id="523" w:name="_BPDCI_187"/>
            <w:bookmarkEnd w:id="522"/>
            <w:r>
              <w:rPr>
                <w:rFonts w:ascii="Arial" w:hAnsi="Arial" w:cs="Arial"/>
                <w:b/>
                <w:bCs/>
              </w:rPr>
              <w:t>NGET</w:t>
            </w:r>
            <w:r w:rsidRPr="00530856">
              <w:rPr>
                <w:rFonts w:ascii="Arial" w:hAnsi="Arial" w:cs="Arial"/>
              </w:rPr>
              <w:t xml:space="preserve"> </w:t>
            </w:r>
            <w:bookmarkStart w:id="524" w:name="_BPDCI_188"/>
            <w:bookmarkEnd w:id="523"/>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525" w:name="_BPDCI_189"/>
            <w:bookmarkEnd w:id="524"/>
            <w:r w:rsidRPr="00530856">
              <w:rPr>
                <w:rFonts w:ascii="Arial" w:hAnsi="Arial" w:cs="Arial"/>
              </w:rPr>
              <w:t xml:space="preserve">The Company </w:t>
            </w:r>
            <w:bookmarkStart w:id="526" w:name="_BPDCI_190"/>
            <w:bookmarkEnd w:id="525"/>
            <w:r w:rsidRPr="00530856">
              <w:rPr>
                <w:rFonts w:ascii="Arial" w:hAnsi="Arial" w:cs="Arial"/>
              </w:rPr>
              <w:t xml:space="preserve">– Transmission Owner Final Proposals" such values to be published on </w:t>
            </w:r>
            <w:bookmarkStart w:id="527" w:name="_BPDCI_191"/>
            <w:bookmarkEnd w:id="526"/>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528" w:name="_BPDCI_192"/>
            <w:bookmarkEnd w:id="527"/>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528"/>
          </w:p>
        </w:tc>
      </w:tr>
      <w:tr w:rsidR="00E34804" w14:paraId="33CB6FAE" w14:textId="77777777" w:rsidTr="1E9E63C0">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1E9E63C0">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1E9E63C0">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1E9E63C0">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1E9E63C0">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1E9E63C0">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1E9E63C0">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1E9E63C0">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1E9E63C0">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1E9E63C0">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1E9E63C0">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1E9E63C0">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1E9E63C0">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1E9E63C0">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1E9E63C0">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1E9E63C0">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1E9E63C0">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1E9E63C0">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1E9E63C0">
        <w:trPr>
          <w:gridAfter w:val="1"/>
          <w:wAfter w:w="29" w:type="dxa"/>
          <w:trHeight w:val="300"/>
          <w:ins w:id="529" w:author="Author"/>
        </w:trPr>
        <w:tc>
          <w:tcPr>
            <w:tcW w:w="2695" w:type="dxa"/>
          </w:tcPr>
          <w:p w14:paraId="409DD209" w14:textId="35BDF10D" w:rsidR="004272B9" w:rsidRPr="009E79CD" w:rsidRDefault="004272B9" w:rsidP="004272B9">
            <w:pPr>
              <w:pStyle w:val="BodyText"/>
              <w:rPr>
                <w:ins w:id="530" w:author="Author"/>
                <w:rFonts w:ascii="Arial" w:hAnsi="Arial" w:cs="Arial"/>
                <w:b/>
                <w:bCs/>
              </w:rPr>
            </w:pPr>
            <w:ins w:id="531"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532" w:author="Author"/>
                <w:rFonts w:ascii="Arial" w:hAnsi="Arial" w:cs="Arial"/>
                <w:szCs w:val="22"/>
              </w:rPr>
            </w:pPr>
            <w:ins w:id="533"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534" w:author="Author"/>
                <w:rFonts w:ascii="Arial" w:hAnsi="Arial" w:cs="Arial"/>
                <w:szCs w:val="22"/>
              </w:rPr>
            </w:pPr>
          </w:p>
        </w:tc>
      </w:tr>
      <w:tr w:rsidR="00BE60D5" w14:paraId="4C758EA8" w14:textId="77777777" w:rsidTr="1E9E63C0">
        <w:trPr>
          <w:gridAfter w:val="1"/>
          <w:wAfter w:w="29" w:type="dxa"/>
          <w:trHeight w:val="300"/>
          <w:ins w:id="535" w:author="Author"/>
        </w:trPr>
        <w:tc>
          <w:tcPr>
            <w:tcW w:w="2695" w:type="dxa"/>
          </w:tcPr>
          <w:p w14:paraId="697FD89F" w14:textId="25F4944D" w:rsidR="00BE60D5" w:rsidRPr="009E79CD" w:rsidRDefault="00BE60D5" w:rsidP="00BE60D5">
            <w:pPr>
              <w:pStyle w:val="BodyText"/>
              <w:rPr>
                <w:ins w:id="536" w:author="Author"/>
                <w:rFonts w:ascii="Arial" w:hAnsi="Arial" w:cs="Arial"/>
                <w:b/>
                <w:bCs/>
              </w:rPr>
            </w:pPr>
            <w:ins w:id="537" w:author="Author">
              <w:r w:rsidRPr="00F35A74">
                <w:rPr>
                  <w:rFonts w:ascii="Arial" w:hAnsi="Arial" w:cs="Arial"/>
                  <w:b/>
                  <w:bCs/>
                  <w:szCs w:val="22"/>
                </w:rPr>
                <w:t>“Transmission Evaluation Application”</w:t>
              </w:r>
            </w:ins>
          </w:p>
        </w:tc>
        <w:tc>
          <w:tcPr>
            <w:tcW w:w="7625" w:type="dxa"/>
          </w:tcPr>
          <w:p w14:paraId="2E1FAFED" w14:textId="77777777" w:rsidR="00BE60D5" w:rsidRDefault="00B456B4" w:rsidP="00B456B4">
            <w:pPr>
              <w:jc w:val="both"/>
              <w:rPr>
                <w:ins w:id="538" w:author="Author"/>
                <w:rFonts w:ascii="Arial" w:hAnsi="Arial" w:cs="Arial"/>
                <w:szCs w:val="22"/>
              </w:rPr>
            </w:pPr>
            <w:ins w:id="539"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540" w:author="Author"/>
                <w:rFonts w:ascii="Arial" w:hAnsi="Arial" w:cs="Arial"/>
                <w:szCs w:val="22"/>
              </w:rPr>
            </w:pPr>
          </w:p>
        </w:tc>
      </w:tr>
      <w:tr w:rsidR="00BE60D5" w14:paraId="641841E9" w14:textId="77777777" w:rsidTr="1E9E63C0">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1E9E63C0">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1E9E63C0">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1E9E63C0">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1E9E63C0">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1E9E63C0">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1E9E63C0">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1E9E63C0">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1E9E63C0">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1E9E63C0">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1E9E63C0">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1E9E63C0">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1E9E63C0">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1E9E63C0">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1E9E63C0">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1E9E63C0">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1E9E63C0">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1E9E63C0">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1E9E63C0">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1E9E63C0">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1E9E63C0">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1E9E63C0">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1E9E63C0">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1E9E63C0">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1E9E63C0">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1E9E63C0">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1E9E63C0">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1E9E63C0">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1E9E63C0">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1E9E63C0">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41" w:name="_BPDCD_198"/>
            <w:r w:rsidRPr="00530856">
              <w:rPr>
                <w:rFonts w:ascii="Arial Bold" w:hAnsi="Arial Bold" w:cs="Arial"/>
                <w:b/>
                <w:bCs/>
              </w:rPr>
              <w:t xml:space="preserve">The Company </w:t>
            </w:r>
            <w:bookmarkEnd w:id="541"/>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1E9E63C0">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42" w:name="_BPDCD_199"/>
            <w:r w:rsidRPr="00530856">
              <w:rPr>
                <w:rFonts w:ascii="Arial" w:hAnsi="Arial" w:cs="Arial"/>
                <w:color w:val="0000FF"/>
              </w:rPr>
              <w:t>;</w:t>
            </w:r>
            <w:r>
              <w:rPr>
                <w:rFonts w:ascii="Arial" w:hAnsi="Arial" w:cs="Arial"/>
                <w:color w:val="0000FF"/>
                <w:u w:val="double"/>
              </w:rPr>
              <w:t xml:space="preserve"> </w:t>
            </w:r>
            <w:bookmarkEnd w:id="542"/>
          </w:p>
        </w:tc>
      </w:tr>
      <w:tr w:rsidR="00BE60D5" w14:paraId="5171EDF6" w14:textId="77777777" w:rsidTr="1E9E63C0">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1E9E63C0">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1E9E63C0">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1E9E63C0">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1E9E63C0">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43" w:name="_BPDCD_200"/>
            <w:r w:rsidRPr="00530856">
              <w:rPr>
                <w:rFonts w:ascii="Arial" w:hAnsi="Arial" w:cs="Arial"/>
              </w:rPr>
              <w:t>14</w:t>
            </w:r>
            <w:bookmarkEnd w:id="543"/>
            <w:r>
              <w:rPr>
                <w:rFonts w:ascii="Arial" w:hAnsi="Arial" w:cs="Arial"/>
              </w:rPr>
              <w:t>;</w:t>
            </w:r>
          </w:p>
        </w:tc>
      </w:tr>
      <w:tr w:rsidR="00BE60D5" w14:paraId="4F5E3755" w14:textId="77777777" w:rsidTr="1E9E63C0">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1E9E63C0">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1E9E63C0">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1E9E63C0">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1E9E63C0">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1E9E63C0">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1E9E63C0">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1E9E63C0">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1E9E63C0">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1E9E63C0">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1E9E63C0">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1E9E63C0">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1E9E63C0">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44" w:name="_BPDCD_201"/>
            <w:r w:rsidRPr="007454CC">
              <w:rPr>
                <w:rFonts w:ascii="Arial Bold" w:hAnsi="Arial Bold" w:cs="Arial"/>
                <w:b/>
                <w:bCs/>
              </w:rPr>
              <w:t>The Company</w:t>
            </w:r>
            <w:r w:rsidRPr="007454CC">
              <w:rPr>
                <w:rFonts w:ascii="Arial" w:hAnsi="Arial" w:cs="Arial"/>
              </w:rPr>
              <w:t xml:space="preserve"> </w:t>
            </w:r>
            <w:bookmarkEnd w:id="544"/>
            <w:r w:rsidRPr="007454CC">
              <w:rPr>
                <w:rFonts w:ascii="Arial" w:hAnsi="Arial" w:cs="Arial"/>
              </w:rPr>
              <w:t>as calculated in accordance with Paragraph 3.26;</w:t>
            </w:r>
          </w:p>
        </w:tc>
      </w:tr>
      <w:tr w:rsidR="00BE60D5" w14:paraId="5AA2277C" w14:textId="77777777" w:rsidTr="1E9E63C0">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1E9E63C0">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1E9E63C0">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1E9E63C0">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1E9E63C0">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1E9E63C0">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1E9E63C0">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1E9E63C0">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45" w:name="_BPDCD_202"/>
            <w:r w:rsidRPr="00E236F2">
              <w:rPr>
                <w:rFonts w:ascii="Arial" w:hAnsi="Arial" w:cs="Arial"/>
              </w:rPr>
              <w:t>;</w:t>
            </w:r>
            <w:bookmarkEnd w:id="545"/>
          </w:p>
        </w:tc>
      </w:tr>
      <w:tr w:rsidR="00BE60D5" w14:paraId="09F37121" w14:textId="77777777" w:rsidTr="1E9E63C0">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46" w:name="_BPDCD_203"/>
            <w:r w:rsidRPr="00E236F2">
              <w:rPr>
                <w:rFonts w:ascii="Arial" w:hAnsi="Arial" w:cs="Arial"/>
              </w:rPr>
              <w:t>;</w:t>
            </w:r>
            <w:bookmarkEnd w:id="546"/>
          </w:p>
        </w:tc>
      </w:tr>
      <w:tr w:rsidR="00BE60D5" w14:paraId="0D5FDBB0" w14:textId="77777777" w:rsidTr="1E9E63C0">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47" w:name="_BPDCD_204"/>
            <w:r w:rsidRPr="00530856">
              <w:rPr>
                <w:rFonts w:ascii="Arial" w:hAnsi="Arial" w:cs="Arial"/>
              </w:rPr>
              <w:t>;</w:t>
            </w:r>
            <w:bookmarkEnd w:id="547"/>
          </w:p>
          <w:p w14:paraId="659E84F7" w14:textId="77777777" w:rsidR="00BE60D5" w:rsidRDefault="00BE60D5" w:rsidP="00BE60D5">
            <w:pPr>
              <w:pStyle w:val="BodyText"/>
              <w:jc w:val="both"/>
              <w:rPr>
                <w:rFonts w:ascii="Arial" w:hAnsi="Arial" w:cs="Arial"/>
              </w:rPr>
            </w:pPr>
          </w:p>
        </w:tc>
      </w:tr>
      <w:tr w:rsidR="00BE60D5" w14:paraId="455AAED3" w14:textId="77777777" w:rsidTr="1E9E63C0">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1E9E63C0">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1E9E63C0">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1E9E63C0">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1E9E63C0">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1E9E63C0">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1E9E63C0">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1E9E63C0">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1E9E63C0">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1E9E63C0">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1E9E63C0">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1E9E63C0">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548"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48"/>
          </w:p>
        </w:tc>
        <w:tc>
          <w:tcPr>
            <w:tcW w:w="7625" w:type="dxa"/>
          </w:tcPr>
          <w:p w14:paraId="5A549174" w14:textId="6169EC87" w:rsidR="00BE60D5" w:rsidRDefault="00BE60D5" w:rsidP="00BE60D5">
            <w:pPr>
              <w:pStyle w:val="BodyText"/>
              <w:jc w:val="both"/>
              <w:rPr>
                <w:rFonts w:ascii="Arial" w:hAnsi="Arial" w:cs="Arial"/>
              </w:rPr>
            </w:pPr>
            <w:bookmarkStart w:id="549" w:name="_BPDCD_206"/>
            <w:bookmarkStart w:id="550" w:name="_DV_C29"/>
            <w:r w:rsidRPr="00530856">
              <w:rPr>
                <w:rStyle w:val="DeltaViewInsertion"/>
                <w:rFonts w:ascii="Arial" w:hAnsi="Arial" w:cs="Arial"/>
                <w:color w:val="auto"/>
                <w:u w:val="none"/>
              </w:rPr>
              <w:t xml:space="preserve">as </w:t>
            </w:r>
            <w:bookmarkEnd w:id="549"/>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50"/>
          </w:p>
        </w:tc>
      </w:tr>
      <w:tr w:rsidR="00BE60D5" w14:paraId="60F2A4AB" w14:textId="77777777" w:rsidTr="1E9E63C0">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551" w:name="_BPDCD_207"/>
            <w:r w:rsidRPr="00530856">
              <w:rPr>
                <w:rStyle w:val="DeltaViewInsertion"/>
                <w:rFonts w:ascii="Arial" w:hAnsi="Arial" w:cs="Arial"/>
                <w:b/>
                <w:bCs/>
                <w:color w:val="auto"/>
                <w:u w:val="none"/>
              </w:rPr>
              <w:t xml:space="preserve">Workgroup </w:t>
            </w:r>
            <w:bookmarkStart w:id="552" w:name="_DV_M8"/>
            <w:bookmarkEnd w:id="551"/>
            <w:bookmarkEnd w:id="552"/>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53" w:name="_DV_M9"/>
            <w:bookmarkEnd w:id="553"/>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554"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55" w:name="_DV_M10"/>
            <w:bookmarkEnd w:id="554"/>
            <w:bookmarkEnd w:id="555"/>
            <w:r w:rsidRPr="00530856">
              <w:rPr>
                <w:rFonts w:ascii="Arial" w:hAnsi="Arial" w:cs="Arial"/>
              </w:rPr>
              <w:t xml:space="preserve"> </w:t>
            </w:r>
            <w:r w:rsidRPr="00530856">
              <w:rPr>
                <w:rFonts w:ascii="Arial" w:hAnsi="Arial" w:cs="Arial"/>
                <w:b/>
                <w:bCs/>
              </w:rPr>
              <w:t xml:space="preserve">Workgroup Alternative CUSC Modification </w:t>
            </w:r>
            <w:bookmarkStart w:id="556" w:name="_BPDCI_208"/>
            <w:bookmarkStart w:id="557" w:name="_DV_C21"/>
            <w:r w:rsidRPr="00530856">
              <w:rPr>
                <w:rFonts w:ascii="Arial" w:hAnsi="Arial" w:cs="Arial"/>
                <w:bCs/>
              </w:rPr>
              <w:t>to</w:t>
            </w:r>
            <w:r w:rsidRPr="00530856">
              <w:rPr>
                <w:rFonts w:ascii="Arial" w:hAnsi="Arial" w:cs="Arial"/>
                <w:b/>
                <w:bCs/>
              </w:rPr>
              <w:t xml:space="preserve"> </w:t>
            </w:r>
            <w:bookmarkEnd w:id="556"/>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58" w:name="_DV_X17"/>
            <w:bookmarkStart w:id="559" w:name="_DV_C22"/>
            <w:bookmarkEnd w:id="557"/>
            <w:r w:rsidRPr="00530856">
              <w:rPr>
                <w:rStyle w:val="DeltaViewMoveDestination"/>
                <w:rFonts w:ascii="Arial" w:hAnsi="Arial" w:cs="Arial"/>
                <w:color w:val="auto"/>
                <w:u w:val="none"/>
              </w:rPr>
              <w:t xml:space="preserve">which contains the information </w:t>
            </w:r>
            <w:bookmarkStart w:id="560" w:name="_DV_C23"/>
            <w:bookmarkEnd w:id="558"/>
            <w:bookmarkEnd w:id="559"/>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61" w:name="_DV_M11"/>
            <w:bookmarkEnd w:id="560"/>
            <w:bookmarkEnd w:id="561"/>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1E9E63C0">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62" w:name="_BPDCD_211"/>
            <w:r w:rsidRPr="00530856">
              <w:rPr>
                <w:rFonts w:ascii="Arial" w:hAnsi="Arial" w:cs="Arial"/>
              </w:rPr>
              <w:t xml:space="preserve">an </w:t>
            </w:r>
            <w:bookmarkEnd w:id="562"/>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63"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64" w:name="_DV_M12"/>
            <w:bookmarkEnd w:id="563"/>
            <w:bookmarkEnd w:id="564"/>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65" w:name="_DV_C26"/>
            <w:r w:rsidRPr="00530856">
              <w:rPr>
                <w:rStyle w:val="DeltaViewInsertion"/>
                <w:rFonts w:ascii="Arial" w:hAnsi="Arial" w:cs="Arial"/>
                <w:color w:val="auto"/>
                <w:u w:val="none"/>
              </w:rPr>
              <w:t>majority of the</w:t>
            </w:r>
            <w:bookmarkStart w:id="566" w:name="_DV_M13"/>
            <w:bookmarkEnd w:id="565"/>
            <w:bookmarkEnd w:id="566"/>
            <w:r w:rsidRPr="00530856">
              <w:rPr>
                <w:rFonts w:ascii="Arial" w:hAnsi="Arial" w:cs="Arial"/>
              </w:rPr>
              <w:t xml:space="preserve"> members</w:t>
            </w:r>
            <w:bookmarkStart w:id="567"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68" w:name="_DV_M14"/>
            <w:bookmarkEnd w:id="567"/>
            <w:bookmarkEnd w:id="568"/>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F21DB" w14:textId="77777777" w:rsidR="0046056E" w:rsidRDefault="0046056E">
      <w:r>
        <w:separator/>
      </w:r>
    </w:p>
  </w:endnote>
  <w:endnote w:type="continuationSeparator" w:id="0">
    <w:p w14:paraId="3B2099E0" w14:textId="77777777" w:rsidR="0046056E" w:rsidRDefault="0046056E">
      <w:r>
        <w:continuationSeparator/>
      </w:r>
    </w:p>
  </w:endnote>
  <w:endnote w:type="continuationNotice" w:id="1">
    <w:p w14:paraId="04A0214D" w14:textId="77777777" w:rsidR="0046056E" w:rsidRDefault="00460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01B7" w14:textId="77777777" w:rsidR="0046056E" w:rsidRDefault="0046056E">
      <w:r>
        <w:separator/>
      </w:r>
    </w:p>
  </w:footnote>
  <w:footnote w:type="continuationSeparator" w:id="0">
    <w:p w14:paraId="7B093ABD" w14:textId="77777777" w:rsidR="0046056E" w:rsidRDefault="0046056E">
      <w:r>
        <w:continuationSeparator/>
      </w:r>
    </w:p>
  </w:footnote>
  <w:footnote w:type="continuationNotice" w:id="1">
    <w:p w14:paraId="48008B8D" w14:textId="77777777" w:rsidR="0046056E" w:rsidRDefault="0046056E"/>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2m04IrtbZuYG9VL4EkHwJUdycfl2azlHHPrQr5hoWMrhgk2Gb9kdOdw/BcbKMRDcmGSaARk0ltvOtE9OHYDdOw==" w:salt="BvsJcijGbK1UN8zTjhRoUw=="/>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681D"/>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2ED"/>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5257"/>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2858"/>
    <w:rsid w:val="002A66B2"/>
    <w:rsid w:val="002B1569"/>
    <w:rsid w:val="002B193F"/>
    <w:rsid w:val="002B1EE8"/>
    <w:rsid w:val="002B44D3"/>
    <w:rsid w:val="002B51E6"/>
    <w:rsid w:val="002B5A24"/>
    <w:rsid w:val="002B5E88"/>
    <w:rsid w:val="002B7977"/>
    <w:rsid w:val="002B7CBD"/>
    <w:rsid w:val="002C3B7E"/>
    <w:rsid w:val="002C4C69"/>
    <w:rsid w:val="002C5476"/>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453E"/>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251A"/>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58B7"/>
    <w:rsid w:val="004461F0"/>
    <w:rsid w:val="004477FC"/>
    <w:rsid w:val="004500BF"/>
    <w:rsid w:val="004508CD"/>
    <w:rsid w:val="00451507"/>
    <w:rsid w:val="00451A88"/>
    <w:rsid w:val="00456F8A"/>
    <w:rsid w:val="004578C0"/>
    <w:rsid w:val="0046056E"/>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1AAE"/>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3"/>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75D8A"/>
    <w:rsid w:val="00882609"/>
    <w:rsid w:val="00882E85"/>
    <w:rsid w:val="008832B3"/>
    <w:rsid w:val="00884870"/>
    <w:rsid w:val="00885CA5"/>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627"/>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0FB"/>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3095"/>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37D83"/>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1F0"/>
    <w:rsid w:val="00EA586E"/>
    <w:rsid w:val="00EA607C"/>
    <w:rsid w:val="00EA697D"/>
    <w:rsid w:val="00EA7F96"/>
    <w:rsid w:val="00EB0424"/>
    <w:rsid w:val="00EB278F"/>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0F53"/>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1E9E63C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51A121E"/>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2164A6DB-EA08-4DE8-8E21-60863F9A1431}"/>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28826</Words>
  <Characters>164313</Characters>
  <Application>Microsoft Office Word</Application>
  <DocSecurity>8</DocSecurity>
  <Lines>1369</Lines>
  <Paragraphs>385</Paragraphs>
  <ScaleCrop>false</ScaleCrop>
  <LinksUpToDate>false</LinksUpToDate>
  <CharactersWithSpaces>192754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2</cp:revision>
  <cp:lastPrinted>2014-04-01T15:51:00Z</cp:lastPrinted>
  <dcterms:created xsi:type="dcterms:W3CDTF">2024-11-05T14:26:00Z</dcterms:created>
  <dcterms:modified xsi:type="dcterms:W3CDTF">2024-11-05T16:01:00Z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